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4E5982" w14:textId="46AA69CF" w:rsidR="00310950" w:rsidRPr="009567C8" w:rsidRDefault="00126DB6" w:rsidP="00882588">
      <w:pPr>
        <w:pStyle w:val="Bezmezer"/>
        <w:ind w:left="4253" w:hanging="4253"/>
        <w:rPr>
          <w:rFonts w:asciiTheme="minorHAnsi" w:hAnsiTheme="minorHAnsi"/>
          <w:b/>
          <w:sz w:val="24"/>
          <w:szCs w:val="24"/>
        </w:rPr>
      </w:pPr>
      <w:r w:rsidRPr="009567C8">
        <w:rPr>
          <w:rFonts w:asciiTheme="minorHAnsi" w:hAnsiTheme="minorHAnsi"/>
          <w:b/>
          <w:sz w:val="24"/>
          <w:szCs w:val="24"/>
        </w:rPr>
        <w:t xml:space="preserve">Příloha č. </w:t>
      </w:r>
      <w:r w:rsidR="00A84F10">
        <w:rPr>
          <w:rFonts w:asciiTheme="minorHAnsi" w:hAnsiTheme="minorHAnsi"/>
          <w:b/>
          <w:sz w:val="24"/>
          <w:szCs w:val="24"/>
        </w:rPr>
        <w:t>3</w:t>
      </w:r>
      <w:r w:rsidR="0084360A" w:rsidRPr="009567C8">
        <w:rPr>
          <w:rFonts w:asciiTheme="minorHAnsi" w:hAnsiTheme="minorHAnsi"/>
          <w:b/>
          <w:sz w:val="24"/>
          <w:szCs w:val="24"/>
        </w:rPr>
        <w:t xml:space="preserve"> </w:t>
      </w:r>
      <w:r w:rsidRPr="009567C8">
        <w:rPr>
          <w:rFonts w:asciiTheme="minorHAnsi" w:hAnsiTheme="minorHAnsi"/>
          <w:b/>
          <w:sz w:val="24"/>
          <w:szCs w:val="24"/>
        </w:rPr>
        <w:t xml:space="preserve">zadávací </w:t>
      </w:r>
      <w:proofErr w:type="gramStart"/>
      <w:r w:rsidRPr="009567C8">
        <w:rPr>
          <w:rFonts w:asciiTheme="minorHAnsi" w:hAnsiTheme="minorHAnsi"/>
          <w:b/>
          <w:sz w:val="24"/>
          <w:szCs w:val="24"/>
        </w:rPr>
        <w:t>dokumentace</w:t>
      </w:r>
      <w:r w:rsidR="001A29B4" w:rsidRPr="009567C8">
        <w:rPr>
          <w:rFonts w:asciiTheme="minorHAnsi" w:hAnsiTheme="minorHAnsi"/>
          <w:b/>
          <w:sz w:val="24"/>
          <w:szCs w:val="24"/>
        </w:rPr>
        <w:t xml:space="preserve"> - </w:t>
      </w:r>
      <w:r w:rsidR="00882588" w:rsidRPr="009567C8">
        <w:rPr>
          <w:rFonts w:asciiTheme="minorHAnsi" w:hAnsiTheme="minorHAnsi"/>
          <w:b/>
          <w:sz w:val="24"/>
          <w:szCs w:val="24"/>
        </w:rPr>
        <w:t>Závazný</w:t>
      </w:r>
      <w:proofErr w:type="gramEnd"/>
      <w:r w:rsidR="00882588" w:rsidRPr="009567C8">
        <w:rPr>
          <w:rFonts w:asciiTheme="minorHAnsi" w:hAnsiTheme="minorHAnsi"/>
          <w:b/>
          <w:sz w:val="24"/>
          <w:szCs w:val="24"/>
        </w:rPr>
        <w:t xml:space="preserve"> návrh smlouvy o poskytování pozáručního servisu</w:t>
      </w:r>
    </w:p>
    <w:p w14:paraId="321D42E0" w14:textId="77777777" w:rsidR="001A29B4" w:rsidRPr="00502405" w:rsidRDefault="001A29B4" w:rsidP="001C2568">
      <w:pPr>
        <w:pStyle w:val="Bezmezer"/>
        <w:jc w:val="center"/>
        <w:rPr>
          <w:rFonts w:asciiTheme="minorHAnsi" w:hAnsiTheme="minorHAnsi"/>
          <w:b/>
          <w:sz w:val="28"/>
          <w:szCs w:val="28"/>
        </w:rPr>
      </w:pPr>
    </w:p>
    <w:p w14:paraId="20135913" w14:textId="42CDA31E" w:rsidR="001C2568" w:rsidRPr="00502405" w:rsidRDefault="00894B8A" w:rsidP="001C2568">
      <w:pPr>
        <w:pStyle w:val="Bezmezer"/>
        <w:jc w:val="center"/>
        <w:rPr>
          <w:rFonts w:asciiTheme="minorHAnsi" w:hAnsiTheme="minorHAnsi"/>
          <w:b/>
          <w:sz w:val="28"/>
          <w:szCs w:val="28"/>
        </w:rPr>
      </w:pPr>
      <w:r>
        <w:rPr>
          <w:rFonts w:asciiTheme="minorHAnsi" w:hAnsiTheme="minorHAnsi"/>
          <w:b/>
          <w:sz w:val="28"/>
          <w:szCs w:val="28"/>
        </w:rPr>
        <w:t>S</w:t>
      </w:r>
      <w:r w:rsidR="008D3DB5" w:rsidRPr="00502405">
        <w:rPr>
          <w:rFonts w:asciiTheme="minorHAnsi" w:hAnsiTheme="minorHAnsi"/>
          <w:b/>
          <w:sz w:val="28"/>
          <w:szCs w:val="28"/>
        </w:rPr>
        <w:t>mlouv</w:t>
      </w:r>
      <w:r w:rsidR="008D3DB5">
        <w:rPr>
          <w:rFonts w:asciiTheme="minorHAnsi" w:hAnsiTheme="minorHAnsi"/>
          <w:b/>
          <w:sz w:val="28"/>
          <w:szCs w:val="28"/>
        </w:rPr>
        <w:t xml:space="preserve">a </w:t>
      </w:r>
      <w:r w:rsidR="008D3DB5" w:rsidRPr="00502405">
        <w:rPr>
          <w:rFonts w:asciiTheme="minorHAnsi" w:hAnsiTheme="minorHAnsi"/>
          <w:b/>
          <w:sz w:val="28"/>
          <w:szCs w:val="28"/>
        </w:rPr>
        <w:t>o provádění pozáručního servisu</w:t>
      </w:r>
    </w:p>
    <w:p w14:paraId="71903378" w14:textId="77777777" w:rsidR="00894B8A" w:rsidRDefault="00894B8A" w:rsidP="00894B8A">
      <w:pPr>
        <w:pStyle w:val="Bezmezer"/>
        <w:jc w:val="center"/>
      </w:pPr>
      <w:r w:rsidRPr="00F60F68">
        <w:t xml:space="preserve">uzavřená </w:t>
      </w:r>
      <w:r w:rsidRPr="005F1680">
        <w:rPr>
          <w:rFonts w:asciiTheme="minorHAnsi" w:hAnsiTheme="minorHAnsi"/>
        </w:rPr>
        <w:t>ustanovení § 1746 odst. 2 zákona</w:t>
      </w:r>
      <w:r w:rsidRPr="00F60F68">
        <w:t xml:space="preserve"> a násl. zák. č. 89/2012 Sb., občanského zákoníku </w:t>
      </w:r>
    </w:p>
    <w:p w14:paraId="44138412" w14:textId="77777777" w:rsidR="00894B8A" w:rsidRPr="00F60F68" w:rsidRDefault="00894B8A" w:rsidP="00894B8A">
      <w:pPr>
        <w:pStyle w:val="Bezmezer"/>
        <w:jc w:val="center"/>
      </w:pPr>
      <w:r w:rsidRPr="00F60F68">
        <w:t>(dále jen</w:t>
      </w:r>
      <w:r>
        <w:t xml:space="preserve"> </w:t>
      </w:r>
      <w:r w:rsidRPr="00F60F68">
        <w:t>„OZ“)</w:t>
      </w:r>
    </w:p>
    <w:p w14:paraId="041EAD94" w14:textId="27F5CB7A" w:rsidR="000732B7" w:rsidRPr="001F4C44" w:rsidRDefault="001F4C44" w:rsidP="001F4C44">
      <w:pPr>
        <w:pStyle w:val="Zkladntext2"/>
        <w:jc w:val="left"/>
        <w:rPr>
          <w:rFonts w:asciiTheme="minorHAnsi" w:hAnsiTheme="minorHAnsi"/>
          <w:b/>
          <w:bCs/>
          <w:sz w:val="22"/>
          <w:szCs w:val="22"/>
        </w:rPr>
      </w:pPr>
      <w:r w:rsidRPr="00982505">
        <w:rPr>
          <w:rFonts w:asciiTheme="minorHAnsi" w:hAnsiTheme="minorHAnsi"/>
          <w:b/>
          <w:bCs/>
          <w:sz w:val="22"/>
          <w:szCs w:val="22"/>
        </w:rPr>
        <w:t>Smluvní strany:</w:t>
      </w:r>
    </w:p>
    <w:p w14:paraId="5CBA89B1" w14:textId="77777777" w:rsidR="001F4C44" w:rsidRPr="0053682E" w:rsidRDefault="001F4C44" w:rsidP="001F4C44">
      <w:pPr>
        <w:pStyle w:val="Odstavecseseznamem"/>
        <w:numPr>
          <w:ilvl w:val="0"/>
          <w:numId w:val="37"/>
        </w:numPr>
        <w:spacing w:after="0" w:line="240" w:lineRule="auto"/>
        <w:ind w:left="360"/>
        <w:contextualSpacing/>
        <w:rPr>
          <w:rFonts w:asciiTheme="minorHAnsi" w:hAnsiTheme="minorHAnsi"/>
          <w:bCs/>
          <w:sz w:val="24"/>
        </w:rPr>
      </w:pPr>
      <w:r w:rsidRPr="0053682E">
        <w:rPr>
          <w:rFonts w:asciiTheme="minorHAnsi" w:hAnsiTheme="minorHAnsi"/>
          <w:b/>
          <w:sz w:val="24"/>
        </w:rPr>
        <w:t>Nemocnice Pardubického kraje, a.s.</w:t>
      </w:r>
    </w:p>
    <w:p w14:paraId="7B413163" w14:textId="77777777" w:rsidR="001F4C44" w:rsidRPr="00ED04D7" w:rsidRDefault="001F4C44">
      <w:pPr>
        <w:pStyle w:val="Odstavec11"/>
        <w:numPr>
          <w:ilvl w:val="0"/>
          <w:numId w:val="0"/>
        </w:numPr>
        <w:spacing w:before="0" w:after="0"/>
        <w:ind w:left="426"/>
        <w:rPr>
          <w:rFonts w:asciiTheme="minorHAnsi" w:hAnsiTheme="minorHAnsi"/>
          <w:bCs/>
          <w:sz w:val="22"/>
          <w:szCs w:val="22"/>
        </w:rPr>
      </w:pPr>
      <w:r w:rsidRPr="00ED04D7">
        <w:rPr>
          <w:rFonts w:asciiTheme="minorHAnsi" w:hAnsiTheme="minorHAnsi"/>
          <w:sz w:val="22"/>
          <w:szCs w:val="22"/>
        </w:rPr>
        <w:t>Sídlo:</w:t>
      </w:r>
      <w:r w:rsidRPr="00ED04D7">
        <w:rPr>
          <w:rFonts w:asciiTheme="minorHAnsi" w:hAnsiTheme="minorHAnsi"/>
          <w:sz w:val="22"/>
          <w:szCs w:val="22"/>
        </w:rPr>
        <w:tab/>
      </w:r>
      <w:r w:rsidRPr="00ED04D7">
        <w:rPr>
          <w:rFonts w:asciiTheme="minorHAnsi" w:hAnsiTheme="minorHAnsi"/>
          <w:sz w:val="22"/>
          <w:szCs w:val="22"/>
        </w:rPr>
        <w:tab/>
        <w:t>Kyjevská 44, 532 03 Pardubice</w:t>
      </w:r>
    </w:p>
    <w:p w14:paraId="0F10A2A5" w14:textId="4AC0F3C0" w:rsidR="001F4C44" w:rsidRPr="00ED04D7" w:rsidRDefault="001F4C44">
      <w:pPr>
        <w:pStyle w:val="Odstavec11"/>
        <w:numPr>
          <w:ilvl w:val="0"/>
          <w:numId w:val="0"/>
        </w:numPr>
        <w:spacing w:before="0" w:after="0"/>
        <w:ind w:left="426"/>
        <w:rPr>
          <w:rFonts w:asciiTheme="minorHAnsi" w:hAnsiTheme="minorHAnsi"/>
          <w:sz w:val="22"/>
          <w:szCs w:val="22"/>
        </w:rPr>
      </w:pPr>
      <w:r w:rsidRPr="00ED04D7">
        <w:rPr>
          <w:rFonts w:asciiTheme="minorHAnsi" w:hAnsiTheme="minorHAnsi"/>
          <w:sz w:val="22"/>
          <w:szCs w:val="22"/>
        </w:rPr>
        <w:t>Zastoupená:</w:t>
      </w:r>
      <w:r w:rsidRPr="00ED04D7">
        <w:rPr>
          <w:rFonts w:asciiTheme="minorHAnsi" w:hAnsiTheme="minorHAnsi"/>
          <w:sz w:val="22"/>
          <w:szCs w:val="22"/>
        </w:rPr>
        <w:tab/>
        <w:t xml:space="preserve">MUDr. Tomášem Gottvaldem, </w:t>
      </w:r>
      <w:r w:rsidR="00A264DF">
        <w:rPr>
          <w:rFonts w:asciiTheme="minorHAnsi" w:hAnsiTheme="minorHAnsi"/>
          <w:sz w:val="22"/>
          <w:szCs w:val="22"/>
        </w:rPr>
        <w:t xml:space="preserve">MHA, </w:t>
      </w:r>
      <w:r w:rsidRPr="00ED04D7">
        <w:rPr>
          <w:rFonts w:asciiTheme="minorHAnsi" w:hAnsiTheme="minorHAnsi"/>
          <w:sz w:val="22"/>
          <w:szCs w:val="22"/>
        </w:rPr>
        <w:t xml:space="preserve">předsedou představenstva </w:t>
      </w:r>
    </w:p>
    <w:p w14:paraId="0C3C5B34" w14:textId="77777777" w:rsidR="001F4C44" w:rsidRPr="00ED04D7" w:rsidRDefault="001F4C44" w:rsidP="00982505">
      <w:pPr>
        <w:spacing w:after="0" w:line="240" w:lineRule="auto"/>
        <w:ind w:left="1419" w:firstLine="708"/>
        <w:rPr>
          <w:rFonts w:asciiTheme="minorHAnsi" w:hAnsiTheme="minorHAnsi"/>
        </w:rPr>
      </w:pPr>
      <w:r w:rsidRPr="00ED04D7">
        <w:rPr>
          <w:rFonts w:asciiTheme="minorHAnsi" w:hAnsiTheme="minorHAnsi"/>
        </w:rPr>
        <w:t xml:space="preserve">Ing. Františkem </w:t>
      </w:r>
      <w:proofErr w:type="spellStart"/>
      <w:r w:rsidRPr="00ED04D7">
        <w:rPr>
          <w:rFonts w:asciiTheme="minorHAnsi" w:hAnsiTheme="minorHAnsi"/>
        </w:rPr>
        <w:t>Lešundákem</w:t>
      </w:r>
      <w:proofErr w:type="spellEnd"/>
      <w:r w:rsidRPr="00ED04D7">
        <w:rPr>
          <w:rFonts w:asciiTheme="minorHAnsi" w:hAnsiTheme="minorHAnsi"/>
        </w:rPr>
        <w:t>, místopředsedou představenstva</w:t>
      </w:r>
      <w:r w:rsidRPr="00ED04D7" w:rsidDel="00A34872">
        <w:rPr>
          <w:rFonts w:asciiTheme="minorHAnsi" w:hAnsiTheme="minorHAnsi"/>
        </w:rPr>
        <w:t xml:space="preserve"> </w:t>
      </w:r>
    </w:p>
    <w:p w14:paraId="02838368" w14:textId="77777777" w:rsidR="001F4C44" w:rsidRPr="00ED04D7" w:rsidRDefault="001F4C44" w:rsidP="00982505">
      <w:pPr>
        <w:tabs>
          <w:tab w:val="left" w:pos="284"/>
          <w:tab w:val="left" w:pos="1134"/>
        </w:tabs>
        <w:spacing w:after="0" w:line="240" w:lineRule="auto"/>
        <w:ind w:left="426"/>
        <w:rPr>
          <w:rFonts w:asciiTheme="minorHAnsi" w:hAnsiTheme="minorHAnsi"/>
        </w:rPr>
      </w:pPr>
      <w:r w:rsidRPr="00ED04D7">
        <w:rPr>
          <w:rFonts w:asciiTheme="minorHAnsi" w:hAnsiTheme="minorHAnsi"/>
        </w:rPr>
        <w:t>bankovní spojení:</w:t>
      </w:r>
      <w:r w:rsidRPr="00ED04D7">
        <w:rPr>
          <w:rFonts w:asciiTheme="minorHAnsi" w:hAnsiTheme="minorHAnsi"/>
        </w:rPr>
        <w:tab/>
        <w:t xml:space="preserve">Československá obchodní banka, a.s. </w:t>
      </w:r>
    </w:p>
    <w:p w14:paraId="0A54D206" w14:textId="77777777"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číslo účtu:</w:t>
      </w:r>
      <w:r w:rsidRPr="00ED04D7">
        <w:rPr>
          <w:rFonts w:asciiTheme="minorHAnsi" w:hAnsiTheme="minorHAnsi"/>
        </w:rPr>
        <w:tab/>
      </w:r>
      <w:r w:rsidRPr="00ED04D7">
        <w:rPr>
          <w:rFonts w:asciiTheme="minorHAnsi" w:hAnsiTheme="minorHAnsi"/>
        </w:rPr>
        <w:tab/>
        <w:t>280123725/0300</w:t>
      </w:r>
    </w:p>
    <w:p w14:paraId="7309EE38" w14:textId="6CF7DACD" w:rsidR="001F4C44" w:rsidRPr="00ED04D7" w:rsidRDefault="001F4C44">
      <w:pPr>
        <w:pStyle w:val="Odstavec11"/>
        <w:numPr>
          <w:ilvl w:val="0"/>
          <w:numId w:val="0"/>
        </w:numPr>
        <w:spacing w:before="0" w:after="0"/>
        <w:ind w:left="426"/>
        <w:rPr>
          <w:rFonts w:asciiTheme="minorHAnsi" w:hAnsiTheme="minorHAnsi"/>
          <w:sz w:val="22"/>
          <w:szCs w:val="22"/>
        </w:rPr>
      </w:pPr>
      <w:r w:rsidRPr="00ED04D7">
        <w:rPr>
          <w:rFonts w:asciiTheme="minorHAnsi" w:hAnsiTheme="minorHAnsi"/>
          <w:sz w:val="22"/>
          <w:szCs w:val="22"/>
        </w:rPr>
        <w:t>IČO:</w:t>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bCs/>
          <w:sz w:val="22"/>
          <w:szCs w:val="22"/>
        </w:rPr>
        <w:t>27520536</w:t>
      </w:r>
    </w:p>
    <w:p w14:paraId="5F04DA76" w14:textId="77777777" w:rsidR="001F4C44" w:rsidRPr="00ED04D7" w:rsidRDefault="001F4C44" w:rsidP="00982505">
      <w:pPr>
        <w:spacing w:after="0" w:line="240" w:lineRule="auto"/>
        <w:ind w:firstLine="426"/>
        <w:rPr>
          <w:rFonts w:asciiTheme="minorHAnsi" w:hAnsiTheme="minorHAnsi"/>
        </w:rPr>
      </w:pPr>
      <w:r w:rsidRPr="00ED04D7">
        <w:rPr>
          <w:rFonts w:asciiTheme="minorHAnsi" w:hAnsiTheme="minorHAnsi"/>
        </w:rPr>
        <w:t>DIČ:</w:t>
      </w:r>
      <w:r w:rsidRPr="00ED04D7">
        <w:rPr>
          <w:rFonts w:asciiTheme="minorHAnsi" w:hAnsiTheme="minorHAnsi"/>
        </w:rPr>
        <w:tab/>
      </w:r>
      <w:r w:rsidRPr="00ED04D7">
        <w:rPr>
          <w:rFonts w:asciiTheme="minorHAnsi" w:hAnsiTheme="minorHAnsi"/>
        </w:rPr>
        <w:tab/>
        <w:t>CZ27520536</w:t>
      </w:r>
    </w:p>
    <w:p w14:paraId="583DC2CC" w14:textId="77777777" w:rsidR="001F4C44" w:rsidRPr="00ED04D7" w:rsidRDefault="001F4C44">
      <w:pPr>
        <w:pStyle w:val="Bezmezer"/>
        <w:ind w:left="426"/>
        <w:jc w:val="both"/>
        <w:rPr>
          <w:rFonts w:asciiTheme="minorHAnsi" w:hAnsiTheme="minorHAnsi"/>
        </w:rPr>
      </w:pPr>
      <w:r w:rsidRPr="00ED04D7">
        <w:rPr>
          <w:rFonts w:asciiTheme="minorHAnsi" w:hAnsiTheme="minorHAnsi"/>
        </w:rPr>
        <w:t>zapsaná v obchodním rejstříku vedeném u Krajského soudu v Hradci Králové, oddíl B, vložka 2629</w:t>
      </w:r>
    </w:p>
    <w:p w14:paraId="5466F575" w14:textId="77777777"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 xml:space="preserve">Datová schránka: </w:t>
      </w:r>
      <w:proofErr w:type="spellStart"/>
      <w:r w:rsidRPr="00ED04D7">
        <w:rPr>
          <w:rFonts w:asciiTheme="minorHAnsi" w:hAnsiTheme="minorHAnsi"/>
        </w:rPr>
        <w:t>eiefkcs</w:t>
      </w:r>
      <w:proofErr w:type="spellEnd"/>
    </w:p>
    <w:p w14:paraId="450C82F5" w14:textId="77777777" w:rsidR="00ED04D7" w:rsidRPr="00ED04D7" w:rsidRDefault="00ED04D7" w:rsidP="00982505">
      <w:pPr>
        <w:spacing w:after="0" w:line="240" w:lineRule="auto"/>
        <w:ind w:firstLine="426"/>
        <w:rPr>
          <w:rFonts w:asciiTheme="minorHAnsi" w:hAnsiTheme="minorHAnsi"/>
        </w:rPr>
      </w:pPr>
    </w:p>
    <w:p w14:paraId="56EC1EEE" w14:textId="77777777" w:rsidR="001F4C44" w:rsidRPr="00ED04D7" w:rsidRDefault="001F4C44" w:rsidP="00982505">
      <w:pPr>
        <w:spacing w:after="0" w:line="240" w:lineRule="auto"/>
        <w:ind w:firstLine="426"/>
        <w:rPr>
          <w:rFonts w:asciiTheme="minorHAnsi" w:hAnsiTheme="minorHAnsi"/>
        </w:rPr>
      </w:pPr>
      <w:r w:rsidRPr="00ED04D7">
        <w:rPr>
          <w:rFonts w:asciiTheme="minorHAnsi" w:hAnsiTheme="minorHAnsi"/>
        </w:rPr>
        <w:t>dále jen „objednatel“ na straně jedné</w:t>
      </w:r>
    </w:p>
    <w:p w14:paraId="756C4D0E" w14:textId="77777777" w:rsidR="001F4C44" w:rsidRPr="00ED04D7" w:rsidRDefault="001F4C44">
      <w:pPr>
        <w:spacing w:after="0" w:line="240" w:lineRule="auto"/>
        <w:rPr>
          <w:rFonts w:asciiTheme="minorHAnsi" w:hAnsiTheme="minorHAnsi"/>
          <w:b/>
        </w:rPr>
      </w:pPr>
    </w:p>
    <w:p w14:paraId="0626BA6A" w14:textId="5817DEEA" w:rsidR="001F4C44" w:rsidRPr="00964215" w:rsidRDefault="00964215" w:rsidP="00964215">
      <w:pPr>
        <w:pStyle w:val="Odstavecseseznamem"/>
        <w:numPr>
          <w:ilvl w:val="0"/>
          <w:numId w:val="37"/>
        </w:numPr>
        <w:spacing w:after="0" w:line="240" w:lineRule="auto"/>
        <w:ind w:left="426" w:hanging="426"/>
        <w:contextualSpacing/>
        <w:rPr>
          <w:rFonts w:asciiTheme="minorHAnsi" w:hAnsiTheme="minorHAnsi"/>
          <w:b/>
          <w:bCs/>
          <w:i/>
          <w:iCs/>
          <w:highlight w:val="yellow"/>
        </w:rPr>
      </w:pPr>
      <w:r w:rsidRPr="00964215">
        <w:rPr>
          <w:rFonts w:asciiTheme="minorHAnsi" w:hAnsiTheme="minorHAnsi"/>
          <w:b/>
          <w:i/>
          <w:iCs/>
          <w:highlight w:val="yellow"/>
        </w:rPr>
        <w:t>O</w:t>
      </w:r>
      <w:r w:rsidR="001F4C44" w:rsidRPr="00964215">
        <w:rPr>
          <w:rFonts w:asciiTheme="minorHAnsi" w:hAnsiTheme="minorHAnsi"/>
          <w:b/>
          <w:i/>
          <w:iCs/>
          <w:highlight w:val="yellow"/>
        </w:rPr>
        <w:t>bchodní firma / jméno a příjmení)</w:t>
      </w:r>
      <w:r w:rsidRPr="00964215">
        <w:rPr>
          <w:rFonts w:asciiTheme="minorHAnsi" w:hAnsiTheme="minorHAnsi"/>
          <w:b/>
          <w:i/>
          <w:iCs/>
          <w:highlight w:val="yellow"/>
        </w:rPr>
        <w:t xml:space="preserve"> </w:t>
      </w:r>
      <w:r w:rsidRPr="00964215">
        <w:rPr>
          <w:rFonts w:asciiTheme="minorHAnsi" w:hAnsiTheme="minorHAnsi"/>
          <w:i/>
          <w:iCs/>
          <w:highlight w:val="yellow"/>
        </w:rPr>
        <w:t xml:space="preserve">doplní </w:t>
      </w:r>
      <w:r w:rsidR="008A4BE6">
        <w:rPr>
          <w:rFonts w:asciiTheme="minorHAnsi" w:hAnsiTheme="minorHAnsi"/>
          <w:i/>
          <w:iCs/>
          <w:highlight w:val="yellow"/>
        </w:rPr>
        <w:t>dodavatel</w:t>
      </w:r>
    </w:p>
    <w:p w14:paraId="16CA1B79" w14:textId="52FC3125" w:rsidR="001F4C44" w:rsidRPr="00964215" w:rsidRDefault="001F4C44">
      <w:pPr>
        <w:pStyle w:val="Odstavec11"/>
        <w:numPr>
          <w:ilvl w:val="0"/>
          <w:numId w:val="0"/>
        </w:numPr>
        <w:tabs>
          <w:tab w:val="left" w:pos="1701"/>
        </w:tabs>
        <w:spacing w:before="0" w:after="0"/>
        <w:ind w:left="426"/>
        <w:rPr>
          <w:rFonts w:asciiTheme="minorHAnsi" w:hAnsiTheme="minorHAnsi"/>
          <w:bCs/>
          <w:sz w:val="22"/>
          <w:szCs w:val="22"/>
        </w:rPr>
      </w:pPr>
      <w:proofErr w:type="gramStart"/>
      <w:r w:rsidRPr="00964215">
        <w:rPr>
          <w:rFonts w:asciiTheme="minorHAnsi" w:hAnsiTheme="minorHAnsi"/>
          <w:sz w:val="22"/>
          <w:szCs w:val="22"/>
        </w:rPr>
        <w:t xml:space="preserve">Sídlo:  </w:t>
      </w:r>
      <w:r w:rsidRPr="00964215">
        <w:rPr>
          <w:rFonts w:asciiTheme="minorHAnsi" w:hAnsiTheme="minorHAnsi"/>
          <w:sz w:val="22"/>
          <w:szCs w:val="22"/>
          <w:highlight w:val="yellow"/>
        </w:rPr>
        <w:t>(</w:t>
      </w:r>
      <w:proofErr w:type="gramEnd"/>
      <w:r w:rsidRPr="00964215">
        <w:rPr>
          <w:rFonts w:asciiTheme="minorHAnsi" w:hAnsiTheme="minorHAnsi"/>
          <w:i/>
          <w:iCs/>
          <w:sz w:val="22"/>
          <w:szCs w:val="22"/>
          <w:highlight w:val="yellow"/>
        </w:rPr>
        <w:t xml:space="preserve">doplní </w:t>
      </w:r>
      <w:r w:rsidR="008A4BE6">
        <w:rPr>
          <w:rFonts w:asciiTheme="minorHAnsi" w:hAnsiTheme="minorHAnsi"/>
          <w:i/>
          <w:iCs/>
          <w:sz w:val="22"/>
          <w:szCs w:val="22"/>
          <w:highlight w:val="yellow"/>
        </w:rPr>
        <w:t>dodavatel</w:t>
      </w:r>
      <w:r w:rsidRPr="00964215">
        <w:rPr>
          <w:rFonts w:asciiTheme="minorHAnsi" w:hAnsiTheme="minorHAnsi"/>
          <w:sz w:val="22"/>
          <w:szCs w:val="22"/>
          <w:highlight w:val="yellow"/>
        </w:rPr>
        <w:t>)</w:t>
      </w:r>
      <w:r w:rsidRPr="00964215">
        <w:rPr>
          <w:rFonts w:asciiTheme="minorHAnsi" w:hAnsiTheme="minorHAnsi"/>
          <w:sz w:val="22"/>
          <w:szCs w:val="22"/>
        </w:rPr>
        <w:t xml:space="preserve"> </w:t>
      </w:r>
    </w:p>
    <w:p w14:paraId="628CB5D0" w14:textId="7C42B70F" w:rsidR="001F4C44" w:rsidRPr="00964215" w:rsidRDefault="001F4C44">
      <w:pPr>
        <w:pStyle w:val="Odstavec11"/>
        <w:numPr>
          <w:ilvl w:val="0"/>
          <w:numId w:val="0"/>
        </w:numPr>
        <w:tabs>
          <w:tab w:val="left" w:pos="1701"/>
        </w:tabs>
        <w:spacing w:before="0" w:after="0"/>
        <w:ind w:left="426"/>
        <w:rPr>
          <w:rFonts w:asciiTheme="minorHAnsi" w:hAnsiTheme="minorHAnsi"/>
          <w:sz w:val="22"/>
          <w:szCs w:val="22"/>
        </w:rPr>
      </w:pPr>
      <w:r w:rsidRPr="00964215">
        <w:rPr>
          <w:rFonts w:asciiTheme="minorHAnsi" w:hAnsiTheme="minorHAnsi"/>
          <w:sz w:val="22"/>
          <w:szCs w:val="22"/>
        </w:rPr>
        <w:t xml:space="preserve">Zastoupená: </w:t>
      </w:r>
      <w:r w:rsidRPr="00964215">
        <w:rPr>
          <w:rFonts w:asciiTheme="minorHAnsi" w:hAnsiTheme="minorHAnsi"/>
          <w:sz w:val="22"/>
          <w:szCs w:val="22"/>
          <w:highlight w:val="yellow"/>
        </w:rPr>
        <w:t>(</w:t>
      </w:r>
      <w:r w:rsidR="0028053E" w:rsidRPr="00964215">
        <w:rPr>
          <w:rFonts w:asciiTheme="minorHAnsi" w:hAnsiTheme="minorHAnsi"/>
          <w:i/>
          <w:iCs/>
          <w:sz w:val="22"/>
          <w:szCs w:val="22"/>
          <w:highlight w:val="yellow"/>
        </w:rPr>
        <w:t xml:space="preserve">doplní </w:t>
      </w:r>
      <w:r w:rsidR="008A4BE6">
        <w:rPr>
          <w:rFonts w:asciiTheme="minorHAnsi" w:hAnsiTheme="minorHAnsi"/>
          <w:i/>
          <w:iCs/>
          <w:sz w:val="22"/>
          <w:szCs w:val="22"/>
          <w:highlight w:val="yellow"/>
        </w:rPr>
        <w:t>dodavatel</w:t>
      </w:r>
      <w:r w:rsidRPr="00964215">
        <w:rPr>
          <w:rFonts w:asciiTheme="minorHAnsi" w:hAnsiTheme="minorHAnsi"/>
          <w:sz w:val="22"/>
          <w:szCs w:val="22"/>
          <w:highlight w:val="yellow"/>
        </w:rPr>
        <w:t>)</w:t>
      </w:r>
      <w:r w:rsidRPr="00964215">
        <w:rPr>
          <w:rFonts w:asciiTheme="minorHAnsi" w:hAnsiTheme="minorHAnsi"/>
          <w:sz w:val="22"/>
          <w:szCs w:val="22"/>
        </w:rPr>
        <w:tab/>
      </w:r>
      <w:r w:rsidRPr="00964215">
        <w:rPr>
          <w:rFonts w:asciiTheme="minorHAnsi" w:hAnsiTheme="minorHAnsi"/>
          <w:sz w:val="22"/>
          <w:szCs w:val="22"/>
        </w:rPr>
        <w:tab/>
      </w:r>
    </w:p>
    <w:p w14:paraId="4B27E9FE" w14:textId="0CD1527E" w:rsidR="001F4C44" w:rsidRPr="00964215" w:rsidRDefault="001F4C44" w:rsidP="00982505">
      <w:pPr>
        <w:spacing w:after="0" w:line="240" w:lineRule="auto"/>
        <w:ind w:left="426"/>
        <w:rPr>
          <w:rFonts w:asciiTheme="minorHAnsi" w:hAnsiTheme="minorHAnsi"/>
        </w:rPr>
      </w:pPr>
      <w:r w:rsidRPr="00964215">
        <w:rPr>
          <w:rFonts w:asciiTheme="minorHAnsi" w:hAnsiTheme="minorHAnsi"/>
        </w:rPr>
        <w:t xml:space="preserve">bankovní spojení: </w:t>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r w:rsidRPr="00964215">
        <w:rPr>
          <w:rFonts w:asciiTheme="minorHAnsi" w:hAnsiTheme="minorHAnsi"/>
        </w:rPr>
        <w:tab/>
      </w:r>
      <w:r w:rsidRPr="00964215">
        <w:rPr>
          <w:rFonts w:asciiTheme="minorHAnsi" w:hAnsiTheme="minorHAnsi"/>
        </w:rPr>
        <w:tab/>
      </w:r>
    </w:p>
    <w:p w14:paraId="554891A9" w14:textId="6C299C16" w:rsidR="001F4C44" w:rsidRPr="00964215" w:rsidRDefault="001F4C44" w:rsidP="00982505">
      <w:pPr>
        <w:spacing w:after="0" w:line="240" w:lineRule="auto"/>
        <w:ind w:left="426"/>
        <w:rPr>
          <w:rFonts w:asciiTheme="minorHAnsi" w:hAnsiTheme="minorHAnsi"/>
        </w:rPr>
      </w:pPr>
      <w:r w:rsidRPr="00964215">
        <w:rPr>
          <w:rFonts w:asciiTheme="minorHAnsi" w:hAnsiTheme="minorHAnsi"/>
        </w:rPr>
        <w:t>číslo účtu:</w:t>
      </w:r>
      <w:r w:rsidRPr="00964215">
        <w:rPr>
          <w:rFonts w:asciiTheme="minorHAnsi" w:hAnsiTheme="minorHAnsi"/>
        </w:rPr>
        <w:tab/>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r w:rsidRPr="00964215">
        <w:rPr>
          <w:rFonts w:asciiTheme="minorHAnsi" w:hAnsiTheme="minorHAnsi"/>
        </w:rPr>
        <w:tab/>
      </w:r>
      <w:r w:rsidRPr="00964215">
        <w:rPr>
          <w:rFonts w:asciiTheme="minorHAnsi" w:hAnsiTheme="minorHAnsi"/>
        </w:rPr>
        <w:tab/>
      </w:r>
    </w:p>
    <w:p w14:paraId="5C08D8CF" w14:textId="60C3EE81" w:rsidR="001F4C44" w:rsidRPr="00964215" w:rsidRDefault="001F4C44">
      <w:pPr>
        <w:pStyle w:val="Odstavec11"/>
        <w:numPr>
          <w:ilvl w:val="0"/>
          <w:numId w:val="0"/>
        </w:numPr>
        <w:tabs>
          <w:tab w:val="left" w:pos="1701"/>
        </w:tabs>
        <w:spacing w:before="0" w:after="0"/>
        <w:ind w:left="426"/>
        <w:rPr>
          <w:rFonts w:asciiTheme="minorHAnsi" w:hAnsiTheme="minorHAnsi"/>
          <w:sz w:val="22"/>
          <w:szCs w:val="22"/>
        </w:rPr>
      </w:pPr>
      <w:proofErr w:type="gramStart"/>
      <w:r w:rsidRPr="00964215">
        <w:rPr>
          <w:rFonts w:asciiTheme="minorHAnsi" w:hAnsiTheme="minorHAnsi"/>
          <w:sz w:val="22"/>
          <w:szCs w:val="22"/>
        </w:rPr>
        <w:t xml:space="preserve">IČO:   </w:t>
      </w:r>
      <w:proofErr w:type="gramEnd"/>
      <w:r w:rsidRPr="00964215">
        <w:rPr>
          <w:rFonts w:asciiTheme="minorHAnsi" w:hAnsiTheme="minorHAnsi"/>
          <w:sz w:val="22"/>
          <w:szCs w:val="22"/>
        </w:rPr>
        <w:t xml:space="preserve">  </w:t>
      </w:r>
      <w:r w:rsidRPr="00964215">
        <w:rPr>
          <w:rFonts w:asciiTheme="minorHAnsi" w:hAnsiTheme="minorHAnsi"/>
          <w:sz w:val="22"/>
          <w:szCs w:val="22"/>
          <w:highlight w:val="yellow"/>
        </w:rPr>
        <w:t>(</w:t>
      </w:r>
      <w:r w:rsidR="0028053E" w:rsidRPr="00964215">
        <w:rPr>
          <w:rFonts w:asciiTheme="minorHAnsi" w:hAnsiTheme="minorHAnsi"/>
          <w:i/>
          <w:iCs/>
          <w:sz w:val="22"/>
          <w:szCs w:val="22"/>
          <w:highlight w:val="yellow"/>
        </w:rPr>
        <w:t xml:space="preserve">doplní </w:t>
      </w:r>
      <w:r w:rsidR="008A4BE6">
        <w:rPr>
          <w:rFonts w:asciiTheme="minorHAnsi" w:hAnsiTheme="minorHAnsi"/>
          <w:i/>
          <w:iCs/>
          <w:sz w:val="22"/>
          <w:szCs w:val="22"/>
          <w:highlight w:val="yellow"/>
        </w:rPr>
        <w:t>dodavatel</w:t>
      </w:r>
      <w:r w:rsidRPr="00964215">
        <w:rPr>
          <w:rFonts w:asciiTheme="minorHAnsi" w:hAnsiTheme="minorHAnsi"/>
          <w:sz w:val="22"/>
          <w:szCs w:val="22"/>
          <w:highlight w:val="yellow"/>
        </w:rPr>
        <w:t>)</w:t>
      </w:r>
      <w:r w:rsidRPr="00964215">
        <w:rPr>
          <w:rFonts w:asciiTheme="minorHAnsi" w:hAnsiTheme="minorHAnsi"/>
          <w:sz w:val="22"/>
          <w:szCs w:val="22"/>
        </w:rPr>
        <w:tab/>
      </w:r>
      <w:r w:rsidRPr="00964215">
        <w:rPr>
          <w:rFonts w:asciiTheme="minorHAnsi" w:hAnsiTheme="minorHAnsi"/>
          <w:sz w:val="22"/>
          <w:szCs w:val="22"/>
        </w:rPr>
        <w:tab/>
      </w:r>
      <w:r w:rsidRPr="00964215">
        <w:rPr>
          <w:rFonts w:asciiTheme="minorHAnsi" w:hAnsiTheme="minorHAnsi"/>
          <w:sz w:val="22"/>
          <w:szCs w:val="22"/>
        </w:rPr>
        <w:tab/>
      </w:r>
      <w:r w:rsidRPr="00964215">
        <w:rPr>
          <w:rFonts w:asciiTheme="minorHAnsi" w:hAnsiTheme="minorHAnsi"/>
          <w:sz w:val="22"/>
          <w:szCs w:val="22"/>
        </w:rPr>
        <w:tab/>
      </w:r>
    </w:p>
    <w:p w14:paraId="5A7263ED" w14:textId="6FD677F2" w:rsidR="001F4C44" w:rsidRPr="00964215" w:rsidRDefault="001F4C44" w:rsidP="00982505">
      <w:pPr>
        <w:spacing w:after="0" w:line="240" w:lineRule="auto"/>
        <w:ind w:firstLine="426"/>
        <w:rPr>
          <w:rFonts w:asciiTheme="minorHAnsi" w:hAnsiTheme="minorHAnsi"/>
        </w:rPr>
      </w:pPr>
      <w:proofErr w:type="gramStart"/>
      <w:r w:rsidRPr="00964215">
        <w:rPr>
          <w:rFonts w:asciiTheme="minorHAnsi" w:hAnsiTheme="minorHAnsi"/>
        </w:rPr>
        <w:t xml:space="preserve">DIČ:  </w:t>
      </w:r>
      <w:r w:rsidRPr="00964215">
        <w:rPr>
          <w:rFonts w:asciiTheme="minorHAnsi" w:hAnsiTheme="minorHAnsi"/>
          <w:highlight w:val="yellow"/>
        </w:rPr>
        <w:t>(</w:t>
      </w:r>
      <w:proofErr w:type="gramEnd"/>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r w:rsidRPr="00964215">
        <w:rPr>
          <w:rFonts w:asciiTheme="minorHAnsi" w:hAnsiTheme="minorHAnsi"/>
        </w:rPr>
        <w:tab/>
      </w:r>
      <w:r w:rsidRPr="00964215">
        <w:rPr>
          <w:rFonts w:asciiTheme="minorHAnsi" w:hAnsiTheme="minorHAnsi"/>
        </w:rPr>
        <w:tab/>
      </w:r>
      <w:r w:rsidRPr="00964215">
        <w:rPr>
          <w:rFonts w:asciiTheme="minorHAnsi" w:hAnsiTheme="minorHAnsi"/>
        </w:rPr>
        <w:tab/>
      </w:r>
    </w:p>
    <w:p w14:paraId="7170560F" w14:textId="6745FF7F" w:rsidR="001F4C44" w:rsidRPr="00964215" w:rsidRDefault="001F4C44">
      <w:pPr>
        <w:pStyle w:val="Bezmezer"/>
        <w:ind w:left="426"/>
        <w:jc w:val="both"/>
        <w:rPr>
          <w:rFonts w:asciiTheme="minorHAnsi" w:hAnsiTheme="minorHAnsi"/>
        </w:rPr>
      </w:pPr>
      <w:r w:rsidRPr="00964215">
        <w:rPr>
          <w:rFonts w:asciiTheme="minorHAnsi" w:hAnsiTheme="minorHAnsi"/>
        </w:rPr>
        <w:t xml:space="preserve">zapsaná v obchodním rejstříku vedeném u Krajského soudu </w:t>
      </w:r>
      <w:proofErr w:type="gramStart"/>
      <w:r w:rsidRPr="00964215">
        <w:rPr>
          <w:rFonts w:asciiTheme="minorHAnsi" w:hAnsiTheme="minorHAnsi"/>
        </w:rPr>
        <w:t xml:space="preserve">v  </w:t>
      </w:r>
      <w:r w:rsidRPr="00964215">
        <w:rPr>
          <w:rFonts w:asciiTheme="minorHAnsi" w:hAnsiTheme="minorHAnsi"/>
          <w:highlight w:val="yellow"/>
        </w:rPr>
        <w:t>(</w:t>
      </w:r>
      <w:proofErr w:type="gramEnd"/>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p>
    <w:p w14:paraId="7DA26AEB" w14:textId="3AC34E45" w:rsidR="001F4C44" w:rsidRPr="00964215" w:rsidRDefault="001F4C44" w:rsidP="00982505">
      <w:pPr>
        <w:spacing w:after="0" w:line="240" w:lineRule="auto"/>
        <w:rPr>
          <w:rFonts w:asciiTheme="minorHAnsi" w:hAnsiTheme="minorHAnsi"/>
        </w:rPr>
      </w:pPr>
      <w:r w:rsidRPr="00964215">
        <w:rPr>
          <w:rFonts w:asciiTheme="minorHAnsi" w:hAnsiTheme="minorHAnsi"/>
        </w:rPr>
        <w:t xml:space="preserve">         Datová </w:t>
      </w:r>
      <w:proofErr w:type="gramStart"/>
      <w:r w:rsidRPr="00964215">
        <w:rPr>
          <w:rFonts w:asciiTheme="minorHAnsi" w:hAnsiTheme="minorHAnsi"/>
        </w:rPr>
        <w:t xml:space="preserve">schránka:  </w:t>
      </w:r>
      <w:r w:rsidRPr="00964215">
        <w:rPr>
          <w:rFonts w:asciiTheme="minorHAnsi" w:hAnsiTheme="minorHAnsi"/>
          <w:highlight w:val="yellow"/>
        </w:rPr>
        <w:t>(</w:t>
      </w:r>
      <w:proofErr w:type="gramEnd"/>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p>
    <w:p w14:paraId="1763F084" w14:textId="77777777" w:rsidR="00ED04D7" w:rsidRDefault="00ED04D7" w:rsidP="00982505">
      <w:pPr>
        <w:spacing w:after="0" w:line="240" w:lineRule="auto"/>
        <w:rPr>
          <w:rFonts w:asciiTheme="minorHAnsi" w:hAnsiTheme="minorHAnsi"/>
        </w:rPr>
      </w:pPr>
      <w:r w:rsidRPr="00ED04D7">
        <w:rPr>
          <w:rFonts w:asciiTheme="minorHAnsi" w:hAnsiTheme="minorHAnsi"/>
        </w:rPr>
        <w:t xml:space="preserve">        </w:t>
      </w:r>
    </w:p>
    <w:p w14:paraId="743774BA" w14:textId="731F7A00" w:rsidR="00ED04D7" w:rsidRPr="00ED04D7" w:rsidRDefault="00ED04D7" w:rsidP="00982505">
      <w:pPr>
        <w:spacing w:after="0" w:line="240" w:lineRule="auto"/>
        <w:rPr>
          <w:rFonts w:asciiTheme="minorHAnsi" w:hAnsiTheme="minorHAnsi"/>
        </w:rPr>
      </w:pPr>
      <w:r>
        <w:rPr>
          <w:rFonts w:asciiTheme="minorHAnsi" w:hAnsiTheme="minorHAnsi"/>
        </w:rPr>
        <w:t xml:space="preserve">       </w:t>
      </w:r>
      <w:r w:rsidRPr="00ED04D7">
        <w:rPr>
          <w:rFonts w:asciiTheme="minorHAnsi" w:hAnsiTheme="minorHAnsi"/>
        </w:rPr>
        <w:t xml:space="preserve"> dále jen „</w:t>
      </w:r>
      <w:r w:rsidR="00831AA0">
        <w:rPr>
          <w:rFonts w:asciiTheme="minorHAnsi" w:hAnsiTheme="minorHAnsi"/>
        </w:rPr>
        <w:t>poskytovatel</w:t>
      </w:r>
      <w:r w:rsidRPr="00ED04D7">
        <w:rPr>
          <w:rFonts w:asciiTheme="minorHAnsi" w:hAnsiTheme="minorHAnsi"/>
        </w:rPr>
        <w:t>“ na straně druhé</w:t>
      </w:r>
    </w:p>
    <w:p w14:paraId="1E9D19D3" w14:textId="77777777" w:rsidR="004C0116" w:rsidRDefault="004C0116" w:rsidP="001C2568">
      <w:pPr>
        <w:spacing w:after="0"/>
        <w:rPr>
          <w:rFonts w:asciiTheme="minorHAnsi" w:hAnsiTheme="minorHAnsi"/>
          <w:szCs w:val="24"/>
        </w:rPr>
      </w:pPr>
    </w:p>
    <w:p w14:paraId="0BF469D4" w14:textId="4ED1C8CE" w:rsidR="001C2568" w:rsidRPr="00502405" w:rsidRDefault="00831AA0" w:rsidP="00982505">
      <w:pPr>
        <w:spacing w:after="0" w:line="240" w:lineRule="auto"/>
        <w:rPr>
          <w:rFonts w:asciiTheme="minorHAnsi" w:hAnsiTheme="minorHAnsi"/>
          <w:szCs w:val="24"/>
        </w:rPr>
      </w:pPr>
      <w:r>
        <w:rPr>
          <w:rFonts w:asciiTheme="minorHAnsi" w:hAnsiTheme="minorHAnsi"/>
          <w:szCs w:val="24"/>
        </w:rPr>
        <w:t>Poskytovatel</w:t>
      </w:r>
      <w:r w:rsidR="001C2568" w:rsidRPr="00502405">
        <w:rPr>
          <w:rFonts w:asciiTheme="minorHAnsi" w:hAnsiTheme="minorHAnsi"/>
          <w:szCs w:val="24"/>
        </w:rPr>
        <w:t xml:space="preserve"> a </w:t>
      </w:r>
      <w:r w:rsidR="003E2EBB" w:rsidRPr="00502405">
        <w:rPr>
          <w:rFonts w:asciiTheme="minorHAnsi" w:hAnsiTheme="minorHAnsi"/>
          <w:szCs w:val="24"/>
        </w:rPr>
        <w:t>objednatel</w:t>
      </w:r>
      <w:r w:rsidR="001C2568" w:rsidRPr="00502405">
        <w:rPr>
          <w:rFonts w:asciiTheme="minorHAnsi" w:hAnsiTheme="minorHAnsi"/>
          <w:szCs w:val="24"/>
        </w:rPr>
        <w:t xml:space="preserve"> dále také jako „</w:t>
      </w:r>
      <w:r w:rsidR="001C2568" w:rsidRPr="00502405">
        <w:rPr>
          <w:rFonts w:asciiTheme="minorHAnsi" w:hAnsiTheme="minorHAnsi"/>
          <w:b/>
          <w:szCs w:val="24"/>
        </w:rPr>
        <w:t>smluvní strany</w:t>
      </w:r>
      <w:r w:rsidR="001C2568" w:rsidRPr="00502405">
        <w:rPr>
          <w:rFonts w:asciiTheme="minorHAnsi" w:hAnsiTheme="minorHAnsi"/>
          <w:szCs w:val="24"/>
        </w:rPr>
        <w:t>“</w:t>
      </w:r>
      <w:r w:rsidR="00A43D98" w:rsidRPr="00502405">
        <w:rPr>
          <w:rFonts w:asciiTheme="minorHAnsi" w:hAnsiTheme="minorHAnsi"/>
          <w:szCs w:val="24"/>
        </w:rPr>
        <w:t xml:space="preserve"> </w:t>
      </w:r>
      <w:r w:rsidR="001C2568" w:rsidRPr="00502405">
        <w:rPr>
          <w:rFonts w:asciiTheme="minorHAnsi" w:hAnsiTheme="minorHAnsi"/>
          <w:szCs w:val="24"/>
        </w:rPr>
        <w:t>nebo jednotlivě jako „</w:t>
      </w:r>
      <w:r w:rsidR="001C2568" w:rsidRPr="00502405">
        <w:rPr>
          <w:rFonts w:asciiTheme="minorHAnsi" w:hAnsiTheme="minorHAnsi"/>
          <w:b/>
          <w:szCs w:val="24"/>
        </w:rPr>
        <w:t>smluvní strana</w:t>
      </w:r>
      <w:r w:rsidR="001C2568" w:rsidRPr="00502405">
        <w:rPr>
          <w:rFonts w:asciiTheme="minorHAnsi" w:hAnsiTheme="minorHAnsi"/>
          <w:szCs w:val="24"/>
        </w:rPr>
        <w:t>“</w:t>
      </w:r>
    </w:p>
    <w:p w14:paraId="3A8CAA01" w14:textId="77777777" w:rsidR="004C0116" w:rsidRPr="00502405" w:rsidRDefault="004C0116">
      <w:pPr>
        <w:pStyle w:val="Bezmezer"/>
        <w:rPr>
          <w:rFonts w:asciiTheme="minorHAnsi" w:hAnsiTheme="minorHAnsi"/>
          <w:sz w:val="20"/>
        </w:rPr>
      </w:pPr>
    </w:p>
    <w:p w14:paraId="3AB2B313" w14:textId="39B860B2" w:rsidR="00CE0161" w:rsidRDefault="00B277BD">
      <w:pPr>
        <w:pStyle w:val="Bezmezer"/>
        <w:jc w:val="both"/>
        <w:rPr>
          <w:rFonts w:asciiTheme="minorHAnsi" w:hAnsiTheme="minorHAnsi"/>
          <w:szCs w:val="24"/>
        </w:rPr>
      </w:pPr>
      <w:r w:rsidRPr="00B277BD">
        <w:rPr>
          <w:rFonts w:asciiTheme="minorHAnsi" w:hAnsiTheme="minorHAnsi"/>
          <w:szCs w:val="24"/>
        </w:rPr>
        <w:t>Podkladem pro uzavření této smlouvy je nabídka vybraného dodavatele předložená v rámci zadávacího řízení zadávaného v otevřeném nadlimitním</w:t>
      </w:r>
      <w:r w:rsidR="000732B7">
        <w:rPr>
          <w:rFonts w:asciiTheme="minorHAnsi" w:hAnsiTheme="minorHAnsi"/>
          <w:szCs w:val="24"/>
        </w:rPr>
        <w:t xml:space="preserve"> </w:t>
      </w:r>
      <w:r w:rsidRPr="00B277BD">
        <w:rPr>
          <w:rFonts w:asciiTheme="minorHAnsi" w:hAnsiTheme="minorHAnsi"/>
          <w:szCs w:val="24"/>
        </w:rPr>
        <w:t xml:space="preserve">řízení s názvem </w:t>
      </w:r>
      <w:r w:rsidR="00027169">
        <w:rPr>
          <w:rFonts w:asciiTheme="minorHAnsi" w:hAnsiTheme="minorHAnsi"/>
          <w:szCs w:val="24"/>
        </w:rPr>
        <w:t>„</w:t>
      </w:r>
      <w:r w:rsidR="009B1ABC">
        <w:rPr>
          <w:rFonts w:cs="Arial"/>
        </w:rPr>
        <w:t>Magnetická rezonance</w:t>
      </w:r>
      <w:r w:rsidRPr="00B277BD">
        <w:rPr>
          <w:rFonts w:asciiTheme="minorHAnsi" w:hAnsiTheme="minorHAnsi"/>
          <w:szCs w:val="24"/>
        </w:rPr>
        <w:t>“ (dále jen „veřejná zakázka“) realizované v souladu se zákonem č. 134/2016 Sb., o zadávání veřejných zakázek, v</w:t>
      </w:r>
      <w:r w:rsidR="00FB4A10">
        <w:rPr>
          <w:rFonts w:asciiTheme="minorHAnsi" w:hAnsiTheme="minorHAnsi"/>
          <w:szCs w:val="24"/>
        </w:rPr>
        <w:t> </w:t>
      </w:r>
      <w:r w:rsidRPr="00B277BD">
        <w:rPr>
          <w:rFonts w:asciiTheme="minorHAnsi" w:hAnsiTheme="minorHAnsi"/>
          <w:szCs w:val="24"/>
        </w:rPr>
        <w:t>platném</w:t>
      </w:r>
      <w:r w:rsidR="00FB4A10">
        <w:rPr>
          <w:rFonts w:asciiTheme="minorHAnsi" w:hAnsiTheme="minorHAnsi"/>
          <w:szCs w:val="24"/>
        </w:rPr>
        <w:t xml:space="preserve"> </w:t>
      </w:r>
      <w:r w:rsidRPr="00B277BD">
        <w:rPr>
          <w:rFonts w:asciiTheme="minorHAnsi" w:hAnsiTheme="minorHAnsi"/>
          <w:szCs w:val="24"/>
        </w:rPr>
        <w:t>znění (dále jen „ZZVZ“).  Evidenční číslo zakázky ve věstníku</w:t>
      </w:r>
      <w:r w:rsidR="00027169">
        <w:rPr>
          <w:rFonts w:asciiTheme="minorHAnsi" w:hAnsiTheme="minorHAnsi"/>
          <w:szCs w:val="24"/>
        </w:rPr>
        <w:t xml:space="preserve"> </w:t>
      </w:r>
      <w:r w:rsidRPr="00B277BD">
        <w:rPr>
          <w:rFonts w:asciiTheme="minorHAnsi" w:hAnsiTheme="minorHAnsi"/>
          <w:szCs w:val="24"/>
        </w:rPr>
        <w:t>veřejných zakázek</w:t>
      </w:r>
      <w:r w:rsidR="0028053E">
        <w:rPr>
          <w:rFonts w:asciiTheme="minorHAnsi" w:hAnsiTheme="minorHAnsi"/>
          <w:szCs w:val="24"/>
        </w:rPr>
        <w:t xml:space="preserve"> </w:t>
      </w:r>
      <w:r w:rsidR="0028053E" w:rsidRPr="00DA3510">
        <w:rPr>
          <w:rFonts w:asciiTheme="minorHAnsi" w:hAnsiTheme="minorHAnsi"/>
          <w:i/>
          <w:iCs/>
          <w:highlight w:val="yellow"/>
        </w:rPr>
        <w:t>……………………………. (bude doplněno před podpisem smlouvy)</w:t>
      </w:r>
      <w:r w:rsidR="00F4085B">
        <w:rPr>
          <w:rFonts w:asciiTheme="minorHAnsi" w:hAnsiTheme="minorHAnsi"/>
          <w:szCs w:val="24"/>
        </w:rPr>
        <w:t>.</w:t>
      </w:r>
    </w:p>
    <w:p w14:paraId="076AE93E" w14:textId="77777777" w:rsidR="00956E68" w:rsidRDefault="00956E68" w:rsidP="006F4E26">
      <w:pPr>
        <w:pStyle w:val="Bezmezer"/>
        <w:jc w:val="both"/>
        <w:rPr>
          <w:rFonts w:asciiTheme="minorHAnsi" w:hAnsiTheme="minorHAnsi"/>
          <w:szCs w:val="24"/>
        </w:rPr>
      </w:pPr>
    </w:p>
    <w:p w14:paraId="5C05D3A6" w14:textId="77777777" w:rsidR="00F557B1" w:rsidRPr="00502405" w:rsidRDefault="00F557B1" w:rsidP="006F4E26">
      <w:pPr>
        <w:pStyle w:val="Bezmezer"/>
        <w:jc w:val="both"/>
        <w:rPr>
          <w:rFonts w:asciiTheme="minorHAnsi" w:hAnsiTheme="minorHAnsi"/>
          <w:szCs w:val="24"/>
        </w:rPr>
      </w:pPr>
    </w:p>
    <w:p w14:paraId="28842359" w14:textId="77777777" w:rsidR="00122554" w:rsidRPr="00502405" w:rsidRDefault="00122554" w:rsidP="00502405">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Předmět smlouvy</w:t>
      </w:r>
    </w:p>
    <w:p w14:paraId="4258B054" w14:textId="0F8C4D8E" w:rsidR="00FC2722" w:rsidRDefault="00831AA0" w:rsidP="008376EB">
      <w:pPr>
        <w:pStyle w:val="Bezmezer"/>
        <w:numPr>
          <w:ilvl w:val="1"/>
          <w:numId w:val="2"/>
        </w:numPr>
        <w:ind w:left="567" w:hanging="567"/>
        <w:jc w:val="both"/>
        <w:rPr>
          <w:rFonts w:asciiTheme="minorHAnsi" w:hAnsiTheme="minorHAnsi"/>
        </w:rPr>
      </w:pPr>
      <w:r>
        <w:rPr>
          <w:rFonts w:asciiTheme="minorHAnsi" w:hAnsiTheme="minorHAnsi"/>
        </w:rPr>
        <w:t>Poskytovatel</w:t>
      </w:r>
      <w:r w:rsidR="00FC2722" w:rsidRPr="00502405">
        <w:rPr>
          <w:rFonts w:asciiTheme="minorHAnsi" w:hAnsiTheme="minorHAnsi"/>
        </w:rPr>
        <w:t xml:space="preserve"> se zavazuje zajistit komplexní </w:t>
      </w:r>
      <w:r w:rsidR="00240086" w:rsidRPr="00502405">
        <w:rPr>
          <w:rFonts w:asciiTheme="minorHAnsi" w:hAnsiTheme="minorHAnsi"/>
        </w:rPr>
        <w:t xml:space="preserve">pozáruční </w:t>
      </w:r>
      <w:r w:rsidR="00FC2722" w:rsidRPr="00502405">
        <w:rPr>
          <w:rFonts w:asciiTheme="minorHAnsi" w:hAnsiTheme="minorHAnsi"/>
        </w:rPr>
        <w:t>servisní péči a údržbu</w:t>
      </w:r>
      <w:r w:rsidR="00C92485">
        <w:rPr>
          <w:rFonts w:asciiTheme="minorHAnsi" w:hAnsiTheme="minorHAnsi"/>
        </w:rPr>
        <w:t xml:space="preserve"> přístrojového vybavení - </w:t>
      </w:r>
      <w:r w:rsidR="0028053E">
        <w:rPr>
          <w:rFonts w:cs="Calibri"/>
          <w:highlight w:val="yellow"/>
        </w:rPr>
        <w:t xml:space="preserve">………………………………………. </w:t>
      </w:r>
      <w:r w:rsidR="0028053E" w:rsidRPr="00F943BC">
        <w:rPr>
          <w:rFonts w:cs="Calibri"/>
          <w:i/>
          <w:iCs/>
          <w:highlight w:val="yellow"/>
        </w:rPr>
        <w:t xml:space="preserve">(doplní </w:t>
      </w:r>
      <w:r w:rsidR="008A4BE6">
        <w:rPr>
          <w:rFonts w:asciiTheme="minorHAnsi" w:hAnsiTheme="minorHAnsi"/>
          <w:i/>
          <w:iCs/>
          <w:highlight w:val="yellow"/>
        </w:rPr>
        <w:t>dodavatel</w:t>
      </w:r>
      <w:r w:rsidR="0028053E" w:rsidRPr="00F943BC">
        <w:rPr>
          <w:rFonts w:cs="Calibri"/>
          <w:i/>
          <w:iCs/>
          <w:highlight w:val="yellow"/>
        </w:rPr>
        <w:t xml:space="preserve"> dle své </w:t>
      </w:r>
      <w:proofErr w:type="gramStart"/>
      <w:r w:rsidR="0028053E" w:rsidRPr="00F943BC">
        <w:rPr>
          <w:rFonts w:cs="Calibri"/>
          <w:i/>
          <w:iCs/>
          <w:highlight w:val="yellow"/>
        </w:rPr>
        <w:t>nabídky - název</w:t>
      </w:r>
      <w:proofErr w:type="gramEnd"/>
      <w:r w:rsidR="0028053E" w:rsidRPr="00F943BC">
        <w:rPr>
          <w:rFonts w:cs="Calibri"/>
          <w:i/>
          <w:iCs/>
          <w:highlight w:val="yellow"/>
        </w:rPr>
        <w:t xml:space="preserve"> přístroje, výrobní číslo)</w:t>
      </w:r>
      <w:r w:rsidR="00CA4F41">
        <w:rPr>
          <w:rFonts w:cs="Arial"/>
        </w:rPr>
        <w:t xml:space="preserve"> </w:t>
      </w:r>
      <w:r w:rsidR="00BC0B58">
        <w:rPr>
          <w:rFonts w:cs="Arial"/>
        </w:rPr>
        <w:t>specifikovaného v příloze č. 1 této smlouvy</w:t>
      </w:r>
      <w:r w:rsidR="00BC0B58" w:rsidRPr="007E5F4A">
        <w:rPr>
          <w:rFonts w:asciiTheme="minorHAnsi" w:hAnsiTheme="minorHAnsi"/>
          <w:b/>
        </w:rPr>
        <w:t xml:space="preserve"> </w:t>
      </w:r>
      <w:r w:rsidR="00BC0B58">
        <w:rPr>
          <w:rFonts w:asciiTheme="minorHAnsi" w:hAnsiTheme="minorHAnsi"/>
          <w:b/>
        </w:rPr>
        <w:t xml:space="preserve">a </w:t>
      </w:r>
      <w:r w:rsidR="00BC0B58" w:rsidRPr="00847424">
        <w:rPr>
          <w:rFonts w:asciiTheme="minorHAnsi" w:hAnsiTheme="minorHAnsi"/>
          <w:b/>
        </w:rPr>
        <w:t>umístěného na pracovišti objednatele</w:t>
      </w:r>
      <w:r w:rsidR="00BC0B58">
        <w:rPr>
          <w:rFonts w:asciiTheme="minorHAnsi" w:hAnsiTheme="minorHAnsi"/>
        </w:rPr>
        <w:t xml:space="preserve"> </w:t>
      </w:r>
      <w:r w:rsidR="00BC0B58" w:rsidRPr="00847424">
        <w:rPr>
          <w:rFonts w:asciiTheme="minorHAnsi" w:hAnsiTheme="minorHAnsi"/>
          <w:b/>
        </w:rPr>
        <w:t>v</w:t>
      </w:r>
      <w:r w:rsidR="00F943BC">
        <w:rPr>
          <w:rFonts w:asciiTheme="minorHAnsi" w:hAnsiTheme="minorHAnsi"/>
          <w:b/>
        </w:rPr>
        <w:t> </w:t>
      </w:r>
      <w:r w:rsidR="009B1ABC">
        <w:rPr>
          <w:rFonts w:asciiTheme="minorHAnsi" w:hAnsiTheme="minorHAnsi"/>
          <w:b/>
        </w:rPr>
        <w:t>Orlickoústecké</w:t>
      </w:r>
      <w:r w:rsidR="00F943BC">
        <w:rPr>
          <w:rFonts w:asciiTheme="minorHAnsi" w:hAnsiTheme="minorHAnsi"/>
          <w:b/>
        </w:rPr>
        <w:t xml:space="preserve"> </w:t>
      </w:r>
      <w:r w:rsidR="00BC0B58" w:rsidRPr="00847424">
        <w:rPr>
          <w:rFonts w:asciiTheme="minorHAnsi" w:hAnsiTheme="minorHAnsi"/>
          <w:b/>
        </w:rPr>
        <w:t>nemocnici</w:t>
      </w:r>
      <w:r w:rsidR="00BC0B58" w:rsidRPr="00502405">
        <w:rPr>
          <w:rFonts w:asciiTheme="minorHAnsi" w:hAnsiTheme="minorHAnsi"/>
        </w:rPr>
        <w:t xml:space="preserve"> </w:t>
      </w:r>
      <w:r w:rsidR="005315C7">
        <w:rPr>
          <w:rFonts w:asciiTheme="minorHAnsi" w:hAnsiTheme="minorHAnsi"/>
        </w:rPr>
        <w:t xml:space="preserve">(dále jen „zařízení“, „zboží“ nebo „předmět plnění“) </w:t>
      </w:r>
      <w:r w:rsidR="003F6C70">
        <w:rPr>
          <w:rFonts w:asciiTheme="minorHAnsi" w:hAnsiTheme="minorHAnsi"/>
        </w:rPr>
        <w:t>zajištěním pozáručního servisu specifikovaného v příloze č. 2 této smlouvy</w:t>
      </w:r>
      <w:r w:rsidR="00566A0D" w:rsidRPr="00C11336">
        <w:rPr>
          <w:rFonts w:asciiTheme="minorHAnsi" w:hAnsiTheme="minorHAnsi"/>
        </w:rPr>
        <w:t xml:space="preserve"> </w:t>
      </w:r>
      <w:r w:rsidR="00CC3800">
        <w:rPr>
          <w:rFonts w:asciiTheme="minorHAnsi" w:hAnsiTheme="minorHAnsi"/>
        </w:rPr>
        <w:t>(dále „servis“)</w:t>
      </w:r>
      <w:r w:rsidR="003F6C70">
        <w:rPr>
          <w:rFonts w:asciiTheme="minorHAnsi" w:hAnsiTheme="minorHAnsi"/>
        </w:rPr>
        <w:t xml:space="preserve"> </w:t>
      </w:r>
      <w:r w:rsidR="00FC2722" w:rsidRPr="00C11336">
        <w:rPr>
          <w:rFonts w:asciiTheme="minorHAnsi" w:hAnsiTheme="minorHAnsi"/>
        </w:rPr>
        <w:t>a</w:t>
      </w:r>
      <w:r w:rsidR="00FC2722" w:rsidRPr="00502405">
        <w:rPr>
          <w:rFonts w:asciiTheme="minorHAnsi" w:hAnsiTheme="minorHAnsi"/>
        </w:rPr>
        <w:t xml:space="preserve"> objednatel se zavazuje hradit za to </w:t>
      </w:r>
      <w:r w:rsidR="00BC0B58">
        <w:rPr>
          <w:rFonts w:asciiTheme="minorHAnsi" w:hAnsiTheme="minorHAnsi"/>
        </w:rPr>
        <w:t>p</w:t>
      </w:r>
      <w:r>
        <w:rPr>
          <w:rFonts w:asciiTheme="minorHAnsi" w:hAnsiTheme="minorHAnsi"/>
        </w:rPr>
        <w:t>oskytovatel</w:t>
      </w:r>
      <w:r w:rsidR="00FC2722" w:rsidRPr="00502405">
        <w:rPr>
          <w:rFonts w:asciiTheme="minorHAnsi" w:hAnsiTheme="minorHAnsi"/>
        </w:rPr>
        <w:t>i cenu uvedenou v této smlouvě</w:t>
      </w:r>
      <w:r w:rsidR="009A0E3D">
        <w:rPr>
          <w:rFonts w:asciiTheme="minorHAnsi" w:hAnsiTheme="minorHAnsi"/>
        </w:rPr>
        <w:t>.</w:t>
      </w:r>
      <w:r w:rsidR="00BC0B58">
        <w:rPr>
          <w:rFonts w:asciiTheme="minorHAnsi" w:hAnsiTheme="minorHAnsi"/>
        </w:rPr>
        <w:t xml:space="preserve"> </w:t>
      </w:r>
    </w:p>
    <w:p w14:paraId="1987D759" w14:textId="0C887347" w:rsidR="00FC2722" w:rsidRPr="00502405" w:rsidRDefault="00C45C4C" w:rsidP="00FC2722">
      <w:pPr>
        <w:pStyle w:val="Bezmezer"/>
        <w:numPr>
          <w:ilvl w:val="1"/>
          <w:numId w:val="2"/>
        </w:numPr>
        <w:ind w:left="567" w:hanging="567"/>
        <w:jc w:val="both"/>
        <w:rPr>
          <w:rFonts w:asciiTheme="minorHAnsi" w:hAnsiTheme="minorHAnsi"/>
        </w:rPr>
      </w:pPr>
      <w:r>
        <w:rPr>
          <w:rFonts w:asciiTheme="minorHAnsi" w:hAnsiTheme="minorHAnsi"/>
        </w:rPr>
        <w:t>Ú</w:t>
      </w:r>
      <w:r w:rsidR="00FC2722" w:rsidRPr="00502405">
        <w:rPr>
          <w:rFonts w:asciiTheme="minorHAnsi" w:hAnsiTheme="minorHAnsi"/>
        </w:rPr>
        <w:t>držba a servis zařízení podle této Smlouvy zahrnuje</w:t>
      </w:r>
      <w:r w:rsidR="001E4B8F" w:rsidRPr="00502405">
        <w:rPr>
          <w:rFonts w:asciiTheme="minorHAnsi" w:hAnsiTheme="minorHAnsi"/>
        </w:rPr>
        <w:t xml:space="preserve"> zejména</w:t>
      </w:r>
      <w:r w:rsidR="00FC2722" w:rsidRPr="00502405">
        <w:rPr>
          <w:rFonts w:asciiTheme="minorHAnsi" w:hAnsiTheme="minorHAnsi"/>
        </w:rPr>
        <w:t>:</w:t>
      </w:r>
    </w:p>
    <w:p w14:paraId="0B5D251C" w14:textId="77777777" w:rsidR="00FC2722" w:rsidRPr="00502405" w:rsidRDefault="00FC2722" w:rsidP="00FC2722">
      <w:pPr>
        <w:pStyle w:val="Bezmezer"/>
        <w:numPr>
          <w:ilvl w:val="2"/>
          <w:numId w:val="2"/>
        </w:numPr>
        <w:jc w:val="both"/>
        <w:rPr>
          <w:rFonts w:asciiTheme="minorHAnsi" w:hAnsiTheme="minorHAnsi"/>
        </w:rPr>
      </w:pPr>
      <w:r w:rsidRPr="00502405">
        <w:rPr>
          <w:rFonts w:asciiTheme="minorHAnsi" w:hAnsiTheme="minorHAnsi"/>
        </w:rPr>
        <w:t xml:space="preserve">opravy poruch a závad zařízení, tj. uvedení </w:t>
      </w:r>
      <w:r w:rsidR="00240086" w:rsidRPr="00502405">
        <w:rPr>
          <w:rFonts w:asciiTheme="minorHAnsi" w:hAnsiTheme="minorHAnsi"/>
        </w:rPr>
        <w:t>z</w:t>
      </w:r>
      <w:r w:rsidRPr="00502405">
        <w:rPr>
          <w:rFonts w:asciiTheme="minorHAnsi" w:hAnsiTheme="minorHAnsi"/>
        </w:rPr>
        <w:t>ařízení do stavu plné využitelnosti jeho technických parametrů,</w:t>
      </w:r>
    </w:p>
    <w:p w14:paraId="40ADEDF7" w14:textId="207407E7" w:rsidR="00FC2722" w:rsidRPr="00502405" w:rsidRDefault="00FC2722">
      <w:pPr>
        <w:pStyle w:val="Bezmezer"/>
        <w:numPr>
          <w:ilvl w:val="2"/>
          <w:numId w:val="2"/>
        </w:numPr>
        <w:jc w:val="both"/>
        <w:rPr>
          <w:rFonts w:asciiTheme="minorHAnsi" w:hAnsiTheme="minorHAnsi"/>
        </w:rPr>
      </w:pPr>
      <w:r w:rsidRPr="00502405">
        <w:rPr>
          <w:rFonts w:asciiTheme="minorHAnsi" w:hAnsiTheme="minorHAnsi"/>
        </w:rPr>
        <w:t>kontrol</w:t>
      </w:r>
      <w:r w:rsidR="007270A4">
        <w:rPr>
          <w:rFonts w:asciiTheme="minorHAnsi" w:hAnsiTheme="minorHAnsi"/>
        </w:rPr>
        <w:t>u</w:t>
      </w:r>
      <w:r w:rsidRPr="00502405">
        <w:rPr>
          <w:rFonts w:asciiTheme="minorHAnsi" w:hAnsiTheme="minorHAnsi"/>
        </w:rPr>
        <w:t xml:space="preserve"> mechanické a elektrické bezpečnosti, </w:t>
      </w:r>
    </w:p>
    <w:p w14:paraId="6B8EEC74" w14:textId="2403ED3B" w:rsidR="00FC2722" w:rsidRDefault="00FC2722" w:rsidP="00907C8F">
      <w:pPr>
        <w:pStyle w:val="Bezmezer"/>
        <w:numPr>
          <w:ilvl w:val="2"/>
          <w:numId w:val="2"/>
        </w:numPr>
        <w:jc w:val="both"/>
        <w:rPr>
          <w:rFonts w:asciiTheme="minorHAnsi" w:hAnsiTheme="minorHAnsi"/>
        </w:rPr>
      </w:pPr>
      <w:r w:rsidRPr="00502405">
        <w:rPr>
          <w:rFonts w:asciiTheme="minorHAnsi" w:hAnsiTheme="minorHAnsi"/>
        </w:rPr>
        <w:lastRenderedPageBreak/>
        <w:t>pravidelné předepsané periodické bezpečnostně-technické kontroly</w:t>
      </w:r>
      <w:r w:rsidR="00826C92">
        <w:rPr>
          <w:rFonts w:asciiTheme="minorHAnsi" w:hAnsiTheme="minorHAnsi"/>
        </w:rPr>
        <w:t xml:space="preserve"> (</w:t>
      </w:r>
      <w:r w:rsidR="00826C92" w:rsidRPr="00826C92">
        <w:rPr>
          <w:rFonts w:asciiTheme="minorHAnsi" w:hAnsiTheme="minorHAnsi"/>
        </w:rPr>
        <w:t>kalibrace</w:t>
      </w:r>
      <w:r w:rsidR="00826C92">
        <w:rPr>
          <w:rFonts w:asciiTheme="minorHAnsi" w:hAnsiTheme="minorHAnsi"/>
        </w:rPr>
        <w:t xml:space="preserve">, </w:t>
      </w:r>
      <w:r w:rsidR="00826C92" w:rsidRPr="00826C92">
        <w:rPr>
          <w:rFonts w:asciiTheme="minorHAnsi" w:hAnsiTheme="minorHAnsi"/>
        </w:rPr>
        <w:t>nastavení</w:t>
      </w:r>
      <w:r w:rsidR="00826C92">
        <w:rPr>
          <w:rFonts w:asciiTheme="minorHAnsi" w:hAnsiTheme="minorHAnsi"/>
        </w:rPr>
        <w:t xml:space="preserve"> atd.) </w:t>
      </w:r>
      <w:r w:rsidR="001E4B8F" w:rsidRPr="00502405">
        <w:rPr>
          <w:rFonts w:asciiTheme="minorHAnsi" w:hAnsiTheme="minorHAnsi"/>
        </w:rPr>
        <w:t>(dále jen „</w:t>
      </w:r>
      <w:r w:rsidR="00DD4F1E">
        <w:rPr>
          <w:rFonts w:asciiTheme="minorHAnsi" w:hAnsiTheme="minorHAnsi"/>
        </w:rPr>
        <w:t>BTK</w:t>
      </w:r>
      <w:r w:rsidR="001E4B8F" w:rsidRPr="00C11336">
        <w:rPr>
          <w:rFonts w:asciiTheme="minorHAnsi" w:hAnsiTheme="minorHAnsi"/>
        </w:rPr>
        <w:t>“)</w:t>
      </w:r>
      <w:r w:rsidRPr="00C11336">
        <w:rPr>
          <w:rFonts w:asciiTheme="minorHAnsi" w:hAnsiTheme="minorHAnsi"/>
        </w:rPr>
        <w:t xml:space="preserve"> </w:t>
      </w:r>
      <w:r w:rsidR="00CA1CEC" w:rsidRPr="00C11336">
        <w:rPr>
          <w:rFonts w:asciiTheme="minorHAnsi" w:hAnsiTheme="minorHAnsi"/>
        </w:rPr>
        <w:t>z</w:t>
      </w:r>
      <w:r w:rsidRPr="00C11336">
        <w:rPr>
          <w:rFonts w:asciiTheme="minorHAnsi" w:hAnsiTheme="minorHAnsi"/>
        </w:rPr>
        <w:t>ařízení</w:t>
      </w:r>
      <w:r w:rsidRPr="00502405">
        <w:rPr>
          <w:rFonts w:asciiTheme="minorHAnsi" w:hAnsiTheme="minorHAnsi"/>
        </w:rPr>
        <w:t xml:space="preserve"> dle zákona </w:t>
      </w:r>
      <w:r w:rsidR="00CA1CEC" w:rsidRPr="00502405">
        <w:rPr>
          <w:rFonts w:asciiTheme="minorHAnsi" w:hAnsiTheme="minorHAnsi"/>
          <w:lang w:eastAsia="ar-SA"/>
        </w:rPr>
        <w:t>268/2014 Sb., o zdravotnických prostředcích</w:t>
      </w:r>
      <w:r w:rsidR="00885A6C">
        <w:rPr>
          <w:rFonts w:asciiTheme="minorHAnsi" w:hAnsiTheme="minorHAnsi"/>
          <w:lang w:eastAsia="ar-SA"/>
        </w:rPr>
        <w:t xml:space="preserve"> </w:t>
      </w:r>
      <w:r w:rsidR="00885A6C" w:rsidRPr="009819F7">
        <w:t>o změně zákona č. 634/2004 Sb., o správních poplatcích, ve znění pozdějších předpisů</w:t>
      </w:r>
      <w:r w:rsidRPr="00502405">
        <w:rPr>
          <w:rFonts w:asciiTheme="minorHAnsi" w:hAnsiTheme="minorHAnsi"/>
        </w:rPr>
        <w:t>, v platném znění</w:t>
      </w:r>
      <w:r w:rsidR="00510730">
        <w:rPr>
          <w:rFonts w:asciiTheme="minorHAnsi" w:hAnsiTheme="minorHAnsi"/>
        </w:rPr>
        <w:t xml:space="preserve"> (dále „zákon o ZP“)</w:t>
      </w:r>
      <w:r w:rsidRPr="00502405">
        <w:rPr>
          <w:rFonts w:asciiTheme="minorHAnsi" w:hAnsiTheme="minorHAnsi"/>
        </w:rPr>
        <w:t>, a to v rozsahu dle předpisu výrobce</w:t>
      </w:r>
      <w:r w:rsidR="00907C8F">
        <w:rPr>
          <w:rFonts w:asciiTheme="minorHAnsi" w:hAnsiTheme="minorHAnsi"/>
        </w:rPr>
        <w:t xml:space="preserve"> </w:t>
      </w:r>
      <w:proofErr w:type="gramStart"/>
      <w:r w:rsidR="00907C8F">
        <w:rPr>
          <w:rFonts w:asciiTheme="minorHAnsi" w:hAnsiTheme="minorHAnsi"/>
        </w:rPr>
        <w:t xml:space="preserve">- </w:t>
      </w:r>
      <w:r w:rsidR="00907C8F" w:rsidRPr="00907C8F">
        <w:rPr>
          <w:rFonts w:asciiTheme="minorHAnsi" w:hAnsiTheme="minorHAnsi"/>
        </w:rPr>
        <w:t xml:space="preserve"> obsahuje</w:t>
      </w:r>
      <w:proofErr w:type="gramEnd"/>
      <w:r w:rsidR="00907C8F" w:rsidRPr="00907C8F">
        <w:rPr>
          <w:rFonts w:asciiTheme="minorHAnsi" w:hAnsiTheme="minorHAnsi"/>
        </w:rPr>
        <w:t xml:space="preserve"> výrobcem předepsanou údržbu, kontrolu elektrické bezpečnosti</w:t>
      </w:r>
      <w:r w:rsidRPr="00502405">
        <w:rPr>
          <w:rFonts w:asciiTheme="minorHAnsi" w:hAnsiTheme="minorHAnsi"/>
        </w:rPr>
        <w:t>,</w:t>
      </w:r>
    </w:p>
    <w:p w14:paraId="01D2E13D" w14:textId="77777777" w:rsidR="00DD4F1E" w:rsidRDefault="00AB56C7">
      <w:pPr>
        <w:pStyle w:val="Bezmezer"/>
        <w:numPr>
          <w:ilvl w:val="2"/>
          <w:numId w:val="2"/>
        </w:numPr>
        <w:jc w:val="both"/>
        <w:rPr>
          <w:rFonts w:cs="Calibri"/>
        </w:rPr>
      </w:pPr>
      <w:r w:rsidRPr="00502405">
        <w:rPr>
          <w:rFonts w:asciiTheme="minorHAnsi" w:hAnsiTheme="minorHAnsi"/>
        </w:rPr>
        <w:t>vedení</w:t>
      </w:r>
      <w:r w:rsidRPr="00FE447B">
        <w:rPr>
          <w:rFonts w:cs="Calibri"/>
        </w:rPr>
        <w:t xml:space="preserve"> knihy přístrojového vybavení</w:t>
      </w:r>
      <w:r w:rsidR="00B6497C">
        <w:rPr>
          <w:rFonts w:cs="Calibri"/>
        </w:rPr>
        <w:t xml:space="preserve"> a servisních prací</w:t>
      </w:r>
      <w:r w:rsidRPr="00FE447B">
        <w:rPr>
          <w:rFonts w:cs="Calibri"/>
        </w:rPr>
        <w:t>, instalace povinných FMI od výrobce zahrnujících zlepšování parametrů přístrojového vybavení</w:t>
      </w:r>
      <w:r w:rsidRPr="00FE447B" w:rsidDel="000E216D">
        <w:rPr>
          <w:rFonts w:cs="Calibri"/>
        </w:rPr>
        <w:t xml:space="preserve"> </w:t>
      </w:r>
      <w:r w:rsidRPr="00FE447B">
        <w:rPr>
          <w:rFonts w:cs="Calibri"/>
        </w:rPr>
        <w:t>a odstraňování systémových chyb, náklady na dopravu na pracoviště objednatele a práci servisních techniků</w:t>
      </w:r>
      <w:r w:rsidR="00831AA0">
        <w:rPr>
          <w:rFonts w:cs="Calibri"/>
        </w:rPr>
        <w:t>,</w:t>
      </w:r>
    </w:p>
    <w:p w14:paraId="4AE76805" w14:textId="5FAAD3F2" w:rsidR="00AB56C7" w:rsidRPr="00DD4F1E" w:rsidRDefault="00DD4F1E" w:rsidP="00982505">
      <w:pPr>
        <w:pStyle w:val="Odstavecseseznamem"/>
        <w:numPr>
          <w:ilvl w:val="2"/>
          <w:numId w:val="2"/>
        </w:numPr>
        <w:spacing w:after="0" w:line="240" w:lineRule="auto"/>
        <w:jc w:val="both"/>
        <w:rPr>
          <w:rFonts w:cs="Calibri"/>
        </w:rPr>
      </w:pPr>
      <w:r w:rsidRPr="00DD4F1E">
        <w:rPr>
          <w:rFonts w:cs="Calibri"/>
        </w:rPr>
        <w:t>provádění aktualizací, tzv. updatů, vydaných výrobcem pro dané zařízení,</w:t>
      </w:r>
    </w:p>
    <w:p w14:paraId="79B54F0F" w14:textId="77777777" w:rsidR="00741C95" w:rsidRPr="00741C95" w:rsidRDefault="00741C95" w:rsidP="00982505">
      <w:pPr>
        <w:pStyle w:val="Odstavecseseznamem"/>
        <w:numPr>
          <w:ilvl w:val="2"/>
          <w:numId w:val="2"/>
        </w:numPr>
        <w:spacing w:after="0" w:line="240" w:lineRule="auto"/>
        <w:ind w:left="1077"/>
        <w:rPr>
          <w:rFonts w:cs="Calibri"/>
        </w:rPr>
      </w:pPr>
      <w:r w:rsidRPr="00741C95">
        <w:rPr>
          <w:rFonts w:cs="Calibri"/>
        </w:rPr>
        <w:t>preventivní provozní servis pro zabezpečení plynulého provozu,</w:t>
      </w:r>
    </w:p>
    <w:p w14:paraId="26049D92" w14:textId="60CB9AF1" w:rsidR="007270A4" w:rsidRDefault="00AB56C7" w:rsidP="00982505">
      <w:pPr>
        <w:pStyle w:val="Bezmezer"/>
        <w:numPr>
          <w:ilvl w:val="2"/>
          <w:numId w:val="2"/>
        </w:numPr>
        <w:ind w:left="1077"/>
        <w:jc w:val="both"/>
        <w:rPr>
          <w:rFonts w:cs="Calibri"/>
        </w:rPr>
      </w:pPr>
      <w:r w:rsidRPr="00C45C4C">
        <w:rPr>
          <w:rFonts w:cs="Calibri"/>
        </w:rPr>
        <w:t xml:space="preserve">pravidelnou preventivní údržbu </w:t>
      </w:r>
      <w:r w:rsidR="00894B8A">
        <w:rPr>
          <w:rFonts w:cs="Calibri"/>
        </w:rPr>
        <w:t>zařízení</w:t>
      </w:r>
      <w:r w:rsidR="00DD4F1E">
        <w:rPr>
          <w:rFonts w:cs="Calibri"/>
        </w:rPr>
        <w:t>.</w:t>
      </w:r>
      <w:r w:rsidR="00894B8A">
        <w:rPr>
          <w:rFonts w:cs="Calibri"/>
        </w:rPr>
        <w:t xml:space="preserve"> </w:t>
      </w:r>
      <w:r w:rsidRPr="00C45C4C">
        <w:rPr>
          <w:rFonts w:cs="Calibri"/>
        </w:rPr>
        <w:t xml:space="preserve">Termín pravidelné </w:t>
      </w:r>
      <w:r w:rsidR="00C45C4C">
        <w:rPr>
          <w:rFonts w:cs="Calibri"/>
        </w:rPr>
        <w:t xml:space="preserve">preventivní </w:t>
      </w:r>
      <w:r w:rsidRPr="00C45C4C">
        <w:rPr>
          <w:rFonts w:cs="Calibri"/>
        </w:rPr>
        <w:t>údržb</w:t>
      </w:r>
      <w:r w:rsidR="00C45C4C">
        <w:rPr>
          <w:rFonts w:cs="Calibri"/>
        </w:rPr>
        <w:t>y</w:t>
      </w:r>
      <w:r w:rsidRPr="00C45C4C">
        <w:rPr>
          <w:rFonts w:cs="Calibri"/>
        </w:rPr>
        <w:t xml:space="preserve"> bude dohodnut s </w:t>
      </w:r>
      <w:r w:rsidR="00DD4F1E">
        <w:rPr>
          <w:rFonts w:cs="Calibri"/>
        </w:rPr>
        <w:t>p</w:t>
      </w:r>
      <w:r w:rsidR="00831AA0">
        <w:rPr>
          <w:rFonts w:cs="Calibri"/>
        </w:rPr>
        <w:t>oskytovatel</w:t>
      </w:r>
      <w:r w:rsidR="00C45C4C">
        <w:rPr>
          <w:rFonts w:cs="Calibri"/>
        </w:rPr>
        <w:t>em</w:t>
      </w:r>
      <w:r w:rsidRPr="00C45C4C">
        <w:rPr>
          <w:rFonts w:cs="Calibri"/>
        </w:rPr>
        <w:t xml:space="preserve"> vždy v dostatečném předstihu, nejméně však 14 pracovních dnů předem</w:t>
      </w:r>
      <w:r w:rsidR="00DD4F1E">
        <w:rPr>
          <w:rFonts w:cs="Calibri"/>
        </w:rPr>
        <w:t>,</w:t>
      </w:r>
    </w:p>
    <w:p w14:paraId="52982BA5" w14:textId="7E03EEDB" w:rsidR="00AB56C7" w:rsidRPr="00510730" w:rsidRDefault="007270A4">
      <w:pPr>
        <w:pStyle w:val="Bezmezer"/>
        <w:numPr>
          <w:ilvl w:val="2"/>
          <w:numId w:val="2"/>
        </w:numPr>
        <w:jc w:val="both"/>
        <w:rPr>
          <w:rFonts w:cs="Calibri"/>
        </w:rPr>
      </w:pPr>
      <w:r w:rsidRPr="00510730">
        <w:rPr>
          <w:rFonts w:cs="Calibri"/>
        </w:rPr>
        <w:t xml:space="preserve">dálkovou diagnostiku SRS – Smart </w:t>
      </w:r>
      <w:proofErr w:type="spellStart"/>
      <w:r w:rsidRPr="00510730">
        <w:rPr>
          <w:rFonts w:cs="Calibri"/>
        </w:rPr>
        <w:t>Remote</w:t>
      </w:r>
      <w:proofErr w:type="spellEnd"/>
      <w:r w:rsidRPr="00510730">
        <w:rPr>
          <w:rFonts w:cs="Calibri"/>
        </w:rPr>
        <w:t xml:space="preserve"> </w:t>
      </w:r>
      <w:proofErr w:type="spellStart"/>
      <w:proofErr w:type="gramStart"/>
      <w:r w:rsidRPr="00510730">
        <w:rPr>
          <w:rFonts w:cs="Calibri"/>
        </w:rPr>
        <w:t>Service</w:t>
      </w:r>
      <w:proofErr w:type="spellEnd"/>
      <w:r w:rsidRPr="00510730">
        <w:rPr>
          <w:rFonts w:cs="Calibri"/>
        </w:rPr>
        <w:t xml:space="preserve"> - pro</w:t>
      </w:r>
      <w:proofErr w:type="gramEnd"/>
      <w:r w:rsidRPr="00510730">
        <w:rPr>
          <w:rFonts w:cs="Calibri"/>
        </w:rPr>
        <w:t xml:space="preserve"> urychlení, resp. zlepšení diagnostiky, včetně podpory z výrobního závodu</w:t>
      </w:r>
      <w:r w:rsidR="00376FD7">
        <w:rPr>
          <w:rFonts w:cs="Calibri"/>
        </w:rPr>
        <w:t>,</w:t>
      </w:r>
    </w:p>
    <w:p w14:paraId="41BFAB80" w14:textId="0B731696" w:rsidR="00543C90" w:rsidRPr="00543C90" w:rsidRDefault="00543C90">
      <w:pPr>
        <w:pStyle w:val="Odstavecseseznamem"/>
        <w:numPr>
          <w:ilvl w:val="2"/>
          <w:numId w:val="2"/>
        </w:numPr>
        <w:spacing w:after="0" w:line="240" w:lineRule="auto"/>
        <w:ind w:left="1077"/>
        <w:jc w:val="both"/>
        <w:rPr>
          <w:rFonts w:cs="Calibri"/>
        </w:rPr>
      </w:pPr>
      <w:r w:rsidRPr="00543C90">
        <w:rPr>
          <w:rFonts w:cs="Calibri"/>
        </w:rPr>
        <w:t xml:space="preserve">podávání informací o stavu a bezpečnosti servisovaného </w:t>
      </w:r>
      <w:r>
        <w:rPr>
          <w:rFonts w:cs="Calibri"/>
        </w:rPr>
        <w:t>zařízení</w:t>
      </w:r>
      <w:r w:rsidRPr="00543C90">
        <w:rPr>
          <w:rFonts w:cs="Calibri"/>
        </w:rPr>
        <w:t xml:space="preserve"> a o případných žádoucích opravách a seřizovacích zásazích,</w:t>
      </w:r>
    </w:p>
    <w:p w14:paraId="7D9FA739" w14:textId="5928464F" w:rsidR="00F967DC" w:rsidRDefault="00F967DC">
      <w:pPr>
        <w:pStyle w:val="Odstavecseseznamem"/>
        <w:numPr>
          <w:ilvl w:val="2"/>
          <w:numId w:val="2"/>
        </w:numPr>
        <w:spacing w:after="0" w:line="240" w:lineRule="auto"/>
        <w:ind w:left="1077"/>
        <w:jc w:val="both"/>
        <w:rPr>
          <w:rFonts w:cs="Calibri"/>
        </w:rPr>
      </w:pPr>
      <w:r w:rsidRPr="00F967DC">
        <w:rPr>
          <w:rFonts w:cs="Calibri"/>
        </w:rPr>
        <w:t>provádění standardních vylepšení zařízení, včetně provádění aktualizace a upgrade softwarového vybavení zařízení. Jedná se o úkony, které jsou požadované a doporučované výrobcem zařízení,</w:t>
      </w:r>
    </w:p>
    <w:p w14:paraId="112AD848" w14:textId="77777777" w:rsidR="00851579" w:rsidRDefault="005926D9">
      <w:pPr>
        <w:pStyle w:val="Odstavecseseznamem"/>
        <w:numPr>
          <w:ilvl w:val="2"/>
          <w:numId w:val="2"/>
        </w:numPr>
        <w:spacing w:after="0" w:line="240" w:lineRule="auto"/>
        <w:ind w:left="1077"/>
        <w:jc w:val="both"/>
        <w:rPr>
          <w:rFonts w:cs="Calibri"/>
        </w:rPr>
      </w:pPr>
      <w:r w:rsidRPr="00543C90">
        <w:rPr>
          <w:rFonts w:cs="Calibri"/>
        </w:rPr>
        <w:t xml:space="preserve">dodávku veškerých náhradních dílů včetně povinně vyměnitelných, </w:t>
      </w:r>
      <w:r w:rsidR="00907C8F">
        <w:rPr>
          <w:rFonts w:cs="Calibri"/>
        </w:rPr>
        <w:t xml:space="preserve">včetně nákladů na </w:t>
      </w:r>
      <w:r w:rsidRPr="00543C90">
        <w:rPr>
          <w:rFonts w:cs="Calibri"/>
        </w:rPr>
        <w:t>doprav</w:t>
      </w:r>
      <w:r w:rsidR="00907C8F">
        <w:rPr>
          <w:rFonts w:cs="Calibri"/>
        </w:rPr>
        <w:t>u</w:t>
      </w:r>
      <w:r w:rsidRPr="00543C90">
        <w:rPr>
          <w:rFonts w:cs="Calibri"/>
        </w:rPr>
        <w:t xml:space="preserve"> a pojištění nutných při kontrolách, revizích, odstraňování poruch a závad zařízení</w:t>
      </w:r>
    </w:p>
    <w:p w14:paraId="1500765B" w14:textId="361D1995" w:rsidR="005926D9" w:rsidRDefault="00543C90" w:rsidP="00851579">
      <w:pPr>
        <w:pStyle w:val="Odstavecseseznamem"/>
        <w:spacing w:after="0" w:line="240" w:lineRule="auto"/>
        <w:ind w:left="1077"/>
        <w:jc w:val="both"/>
        <w:rPr>
          <w:rFonts w:cs="Calibri"/>
        </w:rPr>
      </w:pPr>
      <w:r w:rsidRPr="00543C90">
        <w:rPr>
          <w:rFonts w:cs="Calibri"/>
        </w:rPr>
        <w:t>Veškeré náhradní díly objedná poskytovatel po odsouhlasen</w:t>
      </w:r>
      <w:r>
        <w:rPr>
          <w:rFonts w:cs="Calibri"/>
        </w:rPr>
        <w:t>í finančního krytí objednatelem,</w:t>
      </w:r>
    </w:p>
    <w:p w14:paraId="6F3C7B4F" w14:textId="2A3D6E8B" w:rsidR="00A365DF" w:rsidRPr="00543C90" w:rsidRDefault="00A365DF">
      <w:pPr>
        <w:pStyle w:val="Odstavecseseznamem"/>
        <w:numPr>
          <w:ilvl w:val="2"/>
          <w:numId w:val="2"/>
        </w:numPr>
        <w:spacing w:after="0" w:line="240" w:lineRule="auto"/>
        <w:ind w:left="1077"/>
        <w:jc w:val="both"/>
        <w:rPr>
          <w:rFonts w:cs="Calibri"/>
        </w:rPr>
      </w:pPr>
      <w:r>
        <w:rPr>
          <w:rFonts w:cs="Calibri"/>
        </w:rPr>
        <w:t xml:space="preserve">náklady na </w:t>
      </w:r>
      <w:r w:rsidR="000B1CD2">
        <w:rPr>
          <w:rFonts w:cs="Calibri"/>
        </w:rPr>
        <w:t>cestovné techniků, jejich práce a ztrátový čas na cestě</w:t>
      </w:r>
      <w:r>
        <w:rPr>
          <w:rFonts w:cs="Calibri"/>
        </w:rPr>
        <w:t xml:space="preserve"> jsou v ceně servisního balíčku,</w:t>
      </w:r>
    </w:p>
    <w:p w14:paraId="4DC92CAB" w14:textId="77777777" w:rsidR="005926D9" w:rsidRDefault="005926D9">
      <w:pPr>
        <w:pStyle w:val="Odstavecseseznamem"/>
        <w:numPr>
          <w:ilvl w:val="2"/>
          <w:numId w:val="2"/>
        </w:numPr>
        <w:spacing w:after="0" w:line="240" w:lineRule="auto"/>
        <w:ind w:left="1077"/>
        <w:jc w:val="both"/>
        <w:rPr>
          <w:rFonts w:cs="Calibri"/>
        </w:rPr>
      </w:pPr>
      <w:r w:rsidRPr="001956FE">
        <w:rPr>
          <w:rFonts w:cs="Calibri"/>
        </w:rPr>
        <w:t>dodávk</w:t>
      </w:r>
      <w:r>
        <w:rPr>
          <w:rFonts w:cs="Calibri"/>
        </w:rPr>
        <w:t>u</w:t>
      </w:r>
      <w:r w:rsidRPr="001956FE">
        <w:rPr>
          <w:rFonts w:cs="Calibri"/>
        </w:rPr>
        <w:t xml:space="preserve"> spotřebního materiálu nutn</w:t>
      </w:r>
      <w:r>
        <w:rPr>
          <w:rFonts w:cs="Calibri"/>
        </w:rPr>
        <w:t>ého</w:t>
      </w:r>
      <w:r w:rsidRPr="001956FE">
        <w:rPr>
          <w:rFonts w:cs="Calibri"/>
        </w:rPr>
        <w:t xml:space="preserve"> při kontrolách, revizích, odstraňování poruch a závad zařízení,</w:t>
      </w:r>
    </w:p>
    <w:p w14:paraId="39C36B05" w14:textId="77777777" w:rsidR="005926D9" w:rsidRPr="001956FE" w:rsidRDefault="005926D9">
      <w:pPr>
        <w:pStyle w:val="Odstavecseseznamem"/>
        <w:numPr>
          <w:ilvl w:val="2"/>
          <w:numId w:val="2"/>
        </w:numPr>
        <w:spacing w:after="0" w:line="240" w:lineRule="auto"/>
        <w:ind w:left="1077"/>
        <w:jc w:val="both"/>
        <w:rPr>
          <w:rFonts w:cs="Calibri"/>
        </w:rPr>
      </w:pPr>
      <w:r w:rsidRPr="001956FE">
        <w:rPr>
          <w:rFonts w:cs="Calibri"/>
        </w:rPr>
        <w:t>provádění opatření k předcházení škod zahrnující min. čištění, mazání a seřizování mechanických částí systému včetně doplňování a náhrady provozních látek,</w:t>
      </w:r>
    </w:p>
    <w:p w14:paraId="18ED82EC" w14:textId="047A42C9" w:rsidR="005926D9" w:rsidRDefault="005926D9">
      <w:pPr>
        <w:pStyle w:val="Odstavecseseznamem"/>
        <w:numPr>
          <w:ilvl w:val="2"/>
          <w:numId w:val="2"/>
        </w:numPr>
        <w:spacing w:after="0" w:line="240" w:lineRule="auto"/>
        <w:ind w:left="1077"/>
        <w:jc w:val="both"/>
        <w:rPr>
          <w:rFonts w:cs="Calibri"/>
        </w:rPr>
      </w:pPr>
      <w:r w:rsidRPr="005926D9">
        <w:rPr>
          <w:rFonts w:cs="Calibri"/>
        </w:rPr>
        <w:t>povinnost</w:t>
      </w:r>
      <w:r w:rsidR="007C558B">
        <w:t xml:space="preserve"> </w:t>
      </w:r>
      <w:r w:rsidR="00510730">
        <w:rPr>
          <w:rFonts w:cs="Calibri"/>
        </w:rPr>
        <w:t>p</w:t>
      </w:r>
      <w:r w:rsidR="00831AA0">
        <w:rPr>
          <w:rFonts w:cs="Calibri"/>
        </w:rPr>
        <w:t>oskytovatel</w:t>
      </w:r>
      <w:r w:rsidR="004E23C6">
        <w:rPr>
          <w:rFonts w:cs="Calibri"/>
        </w:rPr>
        <w:t xml:space="preserve">e </w:t>
      </w:r>
      <w:r w:rsidRPr="00FE447B">
        <w:rPr>
          <w:rFonts w:cs="Calibri"/>
        </w:rPr>
        <w:t xml:space="preserve">dodržovat při provádění </w:t>
      </w:r>
      <w:r>
        <w:rPr>
          <w:rFonts w:cs="Calibri"/>
        </w:rPr>
        <w:t>servisní</w:t>
      </w:r>
      <w:r w:rsidRPr="00FE447B">
        <w:rPr>
          <w:rFonts w:cs="Calibri"/>
        </w:rPr>
        <w:t xml:space="preserve"> činnosti dle této smlouvy vnitřní předpisy </w:t>
      </w:r>
      <w:r>
        <w:rPr>
          <w:rFonts w:cs="Calibri"/>
        </w:rPr>
        <w:t>objednatele</w:t>
      </w:r>
      <w:r w:rsidRPr="00FE447B">
        <w:rPr>
          <w:rFonts w:cs="Calibri"/>
        </w:rPr>
        <w:t>, zejména předpisy PO, BOZP, ostrahy objektu apod.</w:t>
      </w:r>
    </w:p>
    <w:p w14:paraId="375E5175" w14:textId="77777777" w:rsidR="001A01AE" w:rsidRPr="001A01AE" w:rsidRDefault="001A01AE">
      <w:pPr>
        <w:pStyle w:val="Odstavecseseznamem"/>
        <w:numPr>
          <w:ilvl w:val="2"/>
          <w:numId w:val="2"/>
        </w:numPr>
        <w:spacing w:after="0" w:line="240" w:lineRule="auto"/>
        <w:jc w:val="both"/>
        <w:rPr>
          <w:rFonts w:cs="Calibri"/>
        </w:rPr>
      </w:pPr>
      <w:r w:rsidRPr="001A01AE">
        <w:rPr>
          <w:rFonts w:cs="Calibri"/>
        </w:rPr>
        <w:t xml:space="preserve">záruční dobu na servisní práce: </w:t>
      </w:r>
    </w:p>
    <w:p w14:paraId="3867D257" w14:textId="77777777" w:rsidR="001A01AE" w:rsidRPr="001A01AE" w:rsidRDefault="001A01AE" w:rsidP="00982505">
      <w:pPr>
        <w:pStyle w:val="Odstavecseseznamem"/>
        <w:numPr>
          <w:ilvl w:val="0"/>
          <w:numId w:val="38"/>
        </w:numPr>
        <w:spacing w:after="0" w:line="240" w:lineRule="auto"/>
        <w:jc w:val="both"/>
        <w:rPr>
          <w:rFonts w:cs="Calibri"/>
        </w:rPr>
      </w:pPr>
      <w:r w:rsidRPr="001A01AE">
        <w:rPr>
          <w:rFonts w:cs="Calibri"/>
        </w:rPr>
        <w:t>Záruční doba na servisní práce činí min. 3 měsíce od provedení opravy a na dodaný materiál min. 6 měsíců od provedení opravy.</w:t>
      </w:r>
    </w:p>
    <w:p w14:paraId="70098511" w14:textId="3CFB9FA6" w:rsidR="00BF6349" w:rsidRPr="00502405" w:rsidRDefault="00BF6349">
      <w:pPr>
        <w:pStyle w:val="Odstavecseseznamem"/>
        <w:numPr>
          <w:ilvl w:val="2"/>
          <w:numId w:val="2"/>
        </w:numPr>
        <w:spacing w:after="0" w:line="240" w:lineRule="auto"/>
        <w:ind w:left="1077"/>
        <w:jc w:val="both"/>
        <w:rPr>
          <w:i/>
        </w:rPr>
      </w:pPr>
      <w:r>
        <w:rPr>
          <w:rFonts w:cs="Calibri"/>
        </w:rPr>
        <w:t>s</w:t>
      </w:r>
      <w:r w:rsidRPr="00BF6349">
        <w:rPr>
          <w:rFonts w:cs="Calibri"/>
        </w:rPr>
        <w:t>ervis</w:t>
      </w:r>
      <w:r w:rsidR="001A01AE">
        <w:rPr>
          <w:rFonts w:cs="Calibri"/>
        </w:rPr>
        <w:t>ní</w:t>
      </w:r>
      <w:r w:rsidR="00AD12A8">
        <w:rPr>
          <w:rFonts w:cs="Calibri"/>
        </w:rPr>
        <w:t xml:space="preserve"> zásahy </w:t>
      </w:r>
      <w:r w:rsidRPr="00BF6349">
        <w:rPr>
          <w:rFonts w:cs="Calibri"/>
        </w:rPr>
        <w:t>na základě oznámení závady</w:t>
      </w:r>
      <w:r w:rsidR="00510730">
        <w:rPr>
          <w:rFonts w:cs="Calibri"/>
        </w:rPr>
        <w:t xml:space="preserve"> kontaktní osoby objednatele kontaktní osobě poskytovatele</w:t>
      </w:r>
      <w:r w:rsidR="00964A22">
        <w:rPr>
          <w:rFonts w:cs="Calibri"/>
        </w:rPr>
        <w:t>:</w:t>
      </w:r>
      <w:r>
        <w:rPr>
          <w:rFonts w:cs="Calibri"/>
        </w:rPr>
        <w:t xml:space="preserve"> </w:t>
      </w:r>
    </w:p>
    <w:p w14:paraId="7470B179" w14:textId="77777777" w:rsidR="00510730" w:rsidRPr="008D57F7" w:rsidRDefault="00510730" w:rsidP="00510730">
      <w:pPr>
        <w:pStyle w:val="Odstavecseseznamem"/>
        <w:numPr>
          <w:ilvl w:val="0"/>
          <w:numId w:val="39"/>
        </w:numPr>
        <w:spacing w:before="120" w:after="0" w:line="240" w:lineRule="auto"/>
        <w:ind w:left="1418" w:hanging="284"/>
        <w:contextualSpacing/>
        <w:rPr>
          <w:b/>
        </w:rPr>
      </w:pPr>
      <w:r w:rsidRPr="008D57F7">
        <w:t>opravy poruch</w:t>
      </w:r>
      <w:r>
        <w:t>,</w:t>
      </w:r>
    </w:p>
    <w:p w14:paraId="22556C64" w14:textId="0BF70993" w:rsidR="00510730" w:rsidRPr="008D57F7" w:rsidRDefault="00510730">
      <w:pPr>
        <w:pStyle w:val="Odstavecseseznamem"/>
        <w:numPr>
          <w:ilvl w:val="1"/>
          <w:numId w:val="39"/>
        </w:numPr>
        <w:spacing w:before="100" w:beforeAutospacing="1" w:after="100" w:afterAutospacing="1" w:line="240" w:lineRule="auto"/>
        <w:contextualSpacing/>
        <w:rPr>
          <w:rStyle w:val="spelle"/>
        </w:rPr>
      </w:pPr>
      <w:r w:rsidRPr="008D57F7">
        <w:rPr>
          <w:rStyle w:val="spelle"/>
        </w:rPr>
        <w:t xml:space="preserve">včetně </w:t>
      </w:r>
      <w:r w:rsidR="00907C8F">
        <w:rPr>
          <w:rStyle w:val="spelle"/>
        </w:rPr>
        <w:t xml:space="preserve">všech </w:t>
      </w:r>
      <w:r w:rsidRPr="008D57F7">
        <w:rPr>
          <w:rStyle w:val="spelle"/>
        </w:rPr>
        <w:t>náhradních dílů</w:t>
      </w:r>
      <w:r>
        <w:rPr>
          <w:rStyle w:val="spelle"/>
        </w:rPr>
        <w:t>,</w:t>
      </w:r>
    </w:p>
    <w:p w14:paraId="422BF9E4" w14:textId="4BBAB117" w:rsidR="00510730" w:rsidRPr="008D57F7" w:rsidRDefault="00510730">
      <w:pPr>
        <w:pStyle w:val="Odstavecseseznamem"/>
        <w:numPr>
          <w:ilvl w:val="1"/>
          <w:numId w:val="39"/>
        </w:numPr>
        <w:spacing w:before="100" w:beforeAutospacing="1" w:after="100" w:afterAutospacing="1" w:line="240" w:lineRule="auto"/>
        <w:contextualSpacing/>
        <w:rPr>
          <w:rStyle w:val="spelle"/>
        </w:rPr>
      </w:pPr>
      <w:r w:rsidRPr="008D57F7">
        <w:rPr>
          <w:rStyle w:val="spelle"/>
        </w:rPr>
        <w:t xml:space="preserve">včetně speciálních komponent – </w:t>
      </w:r>
      <w:r w:rsidR="009B70B6">
        <w:rPr>
          <w:rStyle w:val="spelle"/>
        </w:rPr>
        <w:t>vyšetřovacích cívek</w:t>
      </w:r>
    </w:p>
    <w:p w14:paraId="2C1E7732" w14:textId="77777777" w:rsidR="00510730" w:rsidRDefault="00510730" w:rsidP="00982505">
      <w:pPr>
        <w:pStyle w:val="Odstavecseseznamem"/>
        <w:numPr>
          <w:ilvl w:val="0"/>
          <w:numId w:val="39"/>
        </w:numPr>
        <w:spacing w:before="120" w:after="0" w:line="240" w:lineRule="auto"/>
        <w:ind w:left="1418" w:hanging="284"/>
        <w:contextualSpacing/>
      </w:pPr>
      <w:r w:rsidRPr="008D57F7">
        <w:t>garance doby nástupu na opravu (uvedené lhůty začínají běžet v intervalu základní pracovní doby 8:00 – 17:00 v pracovních dnech):</w:t>
      </w:r>
    </w:p>
    <w:p w14:paraId="27CF8B10" w14:textId="77777777" w:rsidR="00510730" w:rsidRDefault="00510730">
      <w:pPr>
        <w:pStyle w:val="Odstavecseseznamem"/>
        <w:numPr>
          <w:ilvl w:val="1"/>
          <w:numId w:val="39"/>
        </w:numPr>
        <w:spacing w:before="100" w:beforeAutospacing="1" w:after="100" w:afterAutospacing="1" w:line="240" w:lineRule="auto"/>
        <w:contextualSpacing/>
      </w:pPr>
      <w:r w:rsidRPr="008D57F7">
        <w:t>reakční doba: 4 hod.</w:t>
      </w:r>
    </w:p>
    <w:p w14:paraId="6016ACBE" w14:textId="77777777" w:rsidR="00510730" w:rsidRDefault="00510730">
      <w:pPr>
        <w:pStyle w:val="Odstavecseseznamem"/>
        <w:numPr>
          <w:ilvl w:val="1"/>
          <w:numId w:val="39"/>
        </w:numPr>
        <w:spacing w:before="100" w:beforeAutospacing="1" w:after="100" w:afterAutospacing="1" w:line="240" w:lineRule="auto"/>
        <w:contextualSpacing/>
      </w:pPr>
      <w:r w:rsidRPr="00D52D9E">
        <w:t>nástup na opravu: 24 hodin</w:t>
      </w:r>
    </w:p>
    <w:p w14:paraId="60EDDD3F" w14:textId="77777777" w:rsidR="00510730" w:rsidRDefault="00510730">
      <w:pPr>
        <w:pStyle w:val="Odstavecseseznamem"/>
        <w:numPr>
          <w:ilvl w:val="1"/>
          <w:numId w:val="39"/>
        </w:numPr>
        <w:spacing w:before="100" w:beforeAutospacing="1" w:after="100" w:afterAutospacing="1" w:line="240" w:lineRule="auto"/>
        <w:contextualSpacing/>
      </w:pPr>
      <w:r w:rsidRPr="00D721C2">
        <w:t>oprava bez použití ND: 48 hod.</w:t>
      </w:r>
    </w:p>
    <w:p w14:paraId="204DAD21" w14:textId="77777777" w:rsidR="00510730" w:rsidRPr="008D57F7" w:rsidRDefault="00510730">
      <w:pPr>
        <w:pStyle w:val="Odstavecseseznamem"/>
        <w:numPr>
          <w:ilvl w:val="1"/>
          <w:numId w:val="39"/>
        </w:numPr>
        <w:spacing w:before="100" w:beforeAutospacing="1" w:after="100" w:afterAutospacing="1" w:line="240" w:lineRule="auto"/>
        <w:contextualSpacing/>
      </w:pPr>
      <w:r w:rsidRPr="00417828">
        <w:t>oprava s použitím ND z dovozu: 72 hod.</w:t>
      </w:r>
    </w:p>
    <w:p w14:paraId="3F080B84" w14:textId="77777777" w:rsidR="00510730" w:rsidRDefault="00510730">
      <w:pPr>
        <w:pStyle w:val="Odstavecseseznamem"/>
        <w:spacing w:after="0" w:line="240" w:lineRule="auto"/>
        <w:ind w:left="1080"/>
        <w:jc w:val="both"/>
      </w:pPr>
    </w:p>
    <w:p w14:paraId="1DDEF885" w14:textId="1A6B33C9" w:rsidR="00346CFD" w:rsidRPr="00502405" w:rsidRDefault="00346CFD">
      <w:pPr>
        <w:pStyle w:val="Odstavecseseznamem"/>
        <w:numPr>
          <w:ilvl w:val="2"/>
          <w:numId w:val="2"/>
        </w:numPr>
        <w:spacing w:after="0" w:line="240" w:lineRule="auto"/>
        <w:jc w:val="both"/>
        <w:rPr>
          <w:rFonts w:asciiTheme="minorHAnsi" w:hAnsiTheme="minorHAnsi"/>
        </w:rPr>
      </w:pPr>
      <w:r w:rsidRPr="00502405">
        <w:rPr>
          <w:rFonts w:asciiTheme="minorHAnsi" w:hAnsiTheme="minorHAnsi"/>
          <w:noProof/>
        </w:rPr>
        <w:t xml:space="preserve">Pokud nebude moci některý ze závazků plnit sám, je </w:t>
      </w:r>
      <w:r w:rsidR="00510730">
        <w:rPr>
          <w:rFonts w:asciiTheme="minorHAnsi" w:hAnsiTheme="minorHAnsi"/>
          <w:noProof/>
        </w:rPr>
        <w:t>p</w:t>
      </w:r>
      <w:r w:rsidR="00831AA0">
        <w:rPr>
          <w:rFonts w:asciiTheme="minorHAnsi" w:hAnsiTheme="minorHAnsi"/>
          <w:noProof/>
        </w:rPr>
        <w:t>oskytovatel</w:t>
      </w:r>
      <w:r w:rsidRPr="00502405">
        <w:rPr>
          <w:rFonts w:asciiTheme="minorHAnsi" w:hAnsiTheme="minorHAnsi"/>
          <w:noProof/>
        </w:rPr>
        <w:t xml:space="preserve"> povinen zajistit jeho plnění třetí stranou, oprávněnou k dané činnosti. </w:t>
      </w:r>
      <w:r w:rsidR="00831AA0">
        <w:rPr>
          <w:rFonts w:asciiTheme="minorHAnsi" w:hAnsiTheme="minorHAnsi"/>
          <w:noProof/>
        </w:rPr>
        <w:t>Poskytovatel</w:t>
      </w:r>
      <w:r w:rsidRPr="00502405">
        <w:rPr>
          <w:rFonts w:asciiTheme="minorHAnsi" w:hAnsiTheme="minorHAnsi"/>
          <w:noProof/>
        </w:rPr>
        <w:t xml:space="preserve"> přejímá na sebe odpovědnost za provedení činností</w:t>
      </w:r>
      <w:r w:rsidR="00314177" w:rsidRPr="00502405">
        <w:rPr>
          <w:rFonts w:asciiTheme="minorHAnsi" w:hAnsiTheme="minorHAnsi"/>
          <w:noProof/>
        </w:rPr>
        <w:t xml:space="preserve"> třetí stranou jím sjednanou a </w:t>
      </w:r>
      <w:r w:rsidR="00831AA0">
        <w:rPr>
          <w:rFonts w:asciiTheme="minorHAnsi" w:hAnsiTheme="minorHAnsi"/>
          <w:noProof/>
        </w:rPr>
        <w:t>Poskytovatel</w:t>
      </w:r>
      <w:r w:rsidRPr="00502405">
        <w:rPr>
          <w:rFonts w:asciiTheme="minorHAnsi" w:hAnsiTheme="minorHAnsi"/>
          <w:noProof/>
        </w:rPr>
        <w:t xml:space="preserve"> souběžně doloží za třetí stranu splnění povinností zákona o ZP.</w:t>
      </w:r>
    </w:p>
    <w:p w14:paraId="109FE1F2" w14:textId="47415110" w:rsidR="00E63620" w:rsidRPr="005315C7" w:rsidRDefault="00937DD2">
      <w:pPr>
        <w:pStyle w:val="Odstavecseseznamem"/>
        <w:numPr>
          <w:ilvl w:val="2"/>
          <w:numId w:val="2"/>
        </w:numPr>
        <w:spacing w:after="0" w:line="240" w:lineRule="auto"/>
        <w:jc w:val="both"/>
      </w:pPr>
      <w:r>
        <w:rPr>
          <w:rFonts w:asciiTheme="minorHAnsi" w:hAnsiTheme="minorHAnsi" w:cs="Arial"/>
        </w:rPr>
        <w:t>P</w:t>
      </w:r>
      <w:r w:rsidR="00E63620" w:rsidRPr="00502405">
        <w:rPr>
          <w:rFonts w:asciiTheme="minorHAnsi" w:hAnsiTheme="minorHAnsi"/>
        </w:rPr>
        <w:t>odmínky</w:t>
      </w:r>
      <w:r w:rsidR="00E63620" w:rsidRPr="00502405">
        <w:rPr>
          <w:rFonts w:cs="Calibri"/>
        </w:rPr>
        <w:t xml:space="preserve"> poskytová</w:t>
      </w:r>
      <w:r w:rsidR="00E63620">
        <w:rPr>
          <w:rFonts w:cs="Calibri"/>
        </w:rPr>
        <w:t xml:space="preserve">ní pozáručního servisu </w:t>
      </w:r>
      <w:r>
        <w:rPr>
          <w:rFonts w:cs="Calibri"/>
        </w:rPr>
        <w:t xml:space="preserve">mohou být </w:t>
      </w:r>
      <w:r w:rsidR="00891CEE">
        <w:rPr>
          <w:rFonts w:cs="Calibri"/>
        </w:rPr>
        <w:t>upřesněny</w:t>
      </w:r>
      <w:r w:rsidR="003F6CB6">
        <w:rPr>
          <w:rFonts w:cs="Calibri"/>
        </w:rPr>
        <w:t xml:space="preserve"> </w:t>
      </w:r>
      <w:r w:rsidR="00E63620">
        <w:rPr>
          <w:rFonts w:cs="Calibri"/>
        </w:rPr>
        <w:t xml:space="preserve">v této smlouvě </w:t>
      </w:r>
      <w:r w:rsidR="00344769">
        <w:rPr>
          <w:rFonts w:cs="Calibri"/>
        </w:rPr>
        <w:t>v souladu s podanou nabídkou</w:t>
      </w:r>
      <w:r w:rsidR="00E63620">
        <w:rPr>
          <w:rFonts w:cs="Calibri"/>
        </w:rPr>
        <w:t xml:space="preserve"> k veřejné zakázce</w:t>
      </w:r>
      <w:r w:rsidR="00CF6A51">
        <w:rPr>
          <w:rFonts w:cs="Calibri"/>
        </w:rPr>
        <w:t xml:space="preserve"> </w:t>
      </w:r>
      <w:r w:rsidR="00344769">
        <w:rPr>
          <w:rFonts w:cs="Calibri"/>
        </w:rPr>
        <w:t>dle</w:t>
      </w:r>
      <w:r w:rsidR="00891CEE">
        <w:rPr>
          <w:rFonts w:cs="Calibri"/>
        </w:rPr>
        <w:t xml:space="preserve"> technické specifikace</w:t>
      </w:r>
      <w:r w:rsidR="00CF6A51">
        <w:rPr>
          <w:rFonts w:cs="Calibri"/>
        </w:rPr>
        <w:t xml:space="preserve"> nabízeného zařízení</w:t>
      </w:r>
      <w:r w:rsidR="003F6CB6">
        <w:rPr>
          <w:rFonts w:cs="Calibri"/>
        </w:rPr>
        <w:t xml:space="preserve"> bez dopadu na uvedenou cenu</w:t>
      </w:r>
      <w:r w:rsidR="00F764A3">
        <w:rPr>
          <w:rFonts w:cs="Calibri"/>
        </w:rPr>
        <w:t>.</w:t>
      </w:r>
    </w:p>
    <w:p w14:paraId="3E5171DA" w14:textId="682188CD" w:rsidR="005315C7" w:rsidRDefault="005315C7">
      <w:pPr>
        <w:pStyle w:val="Bezmezer"/>
        <w:numPr>
          <w:ilvl w:val="1"/>
          <w:numId w:val="2"/>
        </w:numPr>
        <w:ind w:left="567" w:hanging="567"/>
        <w:jc w:val="both"/>
        <w:rPr>
          <w:rFonts w:asciiTheme="minorHAnsi" w:hAnsiTheme="minorHAnsi"/>
        </w:rPr>
      </w:pPr>
      <w:r w:rsidRPr="00502405">
        <w:rPr>
          <w:rFonts w:asciiTheme="minorHAnsi" w:hAnsiTheme="minorHAnsi"/>
          <w:noProof/>
        </w:rPr>
        <w:t>Objednatel je poskytovatelem zdravotních služeb podle zákona č. 372/2011 Sb., o zdravotních službách v platném znění, zákona č. 268/2014 Sb., o zdravotnických prostředcích</w:t>
      </w:r>
      <w:r>
        <w:rPr>
          <w:rFonts w:asciiTheme="minorHAnsi" w:hAnsiTheme="minorHAnsi"/>
          <w:noProof/>
        </w:rPr>
        <w:t xml:space="preserve"> v platném znění</w:t>
      </w:r>
      <w:r w:rsidRPr="00502405">
        <w:rPr>
          <w:rFonts w:asciiTheme="minorHAnsi" w:hAnsiTheme="minorHAnsi"/>
          <w:noProof/>
        </w:rPr>
        <w:t xml:space="preserve"> a další související platné legislativy. Zákon o ZP ukládá dle ustanovení § 59 u zdravotnických prostředků povinnost provádět, mimo jiné, servis dle § 64 a násl. zákona o ZP, jehož součástí je odborná údržba zdravotnických prostředků. Tyto činnosti je poskytovatel zdravotních služeb povinen zajistit odborně způsobilými osobami dle příslušných ustanovení </w:t>
      </w:r>
      <w:r w:rsidRPr="00502405">
        <w:rPr>
          <w:rFonts w:asciiTheme="minorHAnsi" w:hAnsiTheme="minorHAnsi"/>
          <w:noProof/>
        </w:rPr>
        <w:lastRenderedPageBreak/>
        <w:t>zákona o ZP. Za účelem zajištění výše uvedených povinností poskytovatele zdravotních služeb ve vztahu ke zdravotnickým prostředkům poskytovatele je uzavřena tato smlouva.</w:t>
      </w:r>
    </w:p>
    <w:p w14:paraId="410CF111" w14:textId="77777777" w:rsidR="00EE7FCB" w:rsidRPr="00502405" w:rsidRDefault="00EE7FCB" w:rsidP="00502405">
      <w:pPr>
        <w:pStyle w:val="Bezmezer"/>
        <w:jc w:val="both"/>
        <w:rPr>
          <w:rFonts w:asciiTheme="minorHAnsi" w:hAnsiTheme="minorHAnsi"/>
        </w:rPr>
      </w:pPr>
    </w:p>
    <w:p w14:paraId="2888EC6C" w14:textId="77777777" w:rsidR="00FC2722" w:rsidRPr="00502405" w:rsidRDefault="00FC2722" w:rsidP="001E1563">
      <w:pPr>
        <w:pStyle w:val="Bezmezer"/>
        <w:jc w:val="both"/>
        <w:rPr>
          <w:rFonts w:asciiTheme="minorHAnsi" w:hAnsiTheme="minorHAnsi"/>
        </w:rPr>
      </w:pPr>
    </w:p>
    <w:p w14:paraId="27E2BD82" w14:textId="40AD6388" w:rsidR="00122554" w:rsidRPr="00502405" w:rsidRDefault="007D1F1B" w:rsidP="00311849">
      <w:pPr>
        <w:pStyle w:val="Bezmezer"/>
        <w:numPr>
          <w:ilvl w:val="0"/>
          <w:numId w:val="2"/>
        </w:numPr>
        <w:jc w:val="center"/>
        <w:rPr>
          <w:rFonts w:asciiTheme="minorHAnsi" w:hAnsiTheme="minorHAnsi"/>
          <w:b/>
          <w:sz w:val="24"/>
          <w:szCs w:val="24"/>
        </w:rPr>
      </w:pPr>
      <w:r w:rsidRPr="00502405">
        <w:rPr>
          <w:rFonts w:asciiTheme="minorHAnsi" w:hAnsiTheme="minorHAnsi"/>
          <w:b/>
          <w:sz w:val="24"/>
          <w:szCs w:val="24"/>
        </w:rPr>
        <w:t>C</w:t>
      </w:r>
      <w:r w:rsidR="00714B13" w:rsidRPr="00502405">
        <w:rPr>
          <w:rFonts w:asciiTheme="minorHAnsi" w:hAnsiTheme="minorHAnsi"/>
          <w:b/>
          <w:sz w:val="24"/>
          <w:szCs w:val="24"/>
        </w:rPr>
        <w:t>ena</w:t>
      </w:r>
      <w:r w:rsidRPr="00502405">
        <w:rPr>
          <w:rFonts w:asciiTheme="minorHAnsi" w:hAnsiTheme="minorHAnsi"/>
          <w:b/>
          <w:sz w:val="24"/>
          <w:szCs w:val="24"/>
        </w:rPr>
        <w:t xml:space="preserve"> servisu</w:t>
      </w:r>
    </w:p>
    <w:p w14:paraId="1651F2BB" w14:textId="51C79846" w:rsidR="00C157C9" w:rsidRDefault="00C157C9" w:rsidP="00311849">
      <w:pPr>
        <w:pStyle w:val="Bezmezer"/>
        <w:numPr>
          <w:ilvl w:val="1"/>
          <w:numId w:val="2"/>
        </w:numPr>
        <w:ind w:left="567" w:hanging="567"/>
        <w:jc w:val="both"/>
        <w:rPr>
          <w:rFonts w:asciiTheme="minorHAnsi" w:hAnsiTheme="minorHAnsi"/>
        </w:rPr>
      </w:pPr>
      <w:r w:rsidRPr="00C157C9">
        <w:rPr>
          <w:rFonts w:asciiTheme="minorHAnsi" w:hAnsiTheme="minorHAnsi"/>
        </w:rPr>
        <w:t xml:space="preserve">Cena za poskytování pozáručního </w:t>
      </w:r>
      <w:r w:rsidR="00EC2983">
        <w:rPr>
          <w:rFonts w:asciiTheme="minorHAnsi" w:hAnsiTheme="minorHAnsi"/>
        </w:rPr>
        <w:t>servisu</w:t>
      </w:r>
      <w:r w:rsidR="00B452C1">
        <w:rPr>
          <w:rFonts w:asciiTheme="minorHAnsi" w:hAnsiTheme="minorHAnsi"/>
        </w:rPr>
        <w:t xml:space="preserve"> </w:t>
      </w:r>
    </w:p>
    <w:p w14:paraId="4B9CC03F" w14:textId="49001A18" w:rsidR="00C157C9" w:rsidRPr="008A4BE6" w:rsidRDefault="00C157C9" w:rsidP="00C157C9">
      <w:pPr>
        <w:pStyle w:val="Bezmezer"/>
        <w:ind w:left="567"/>
        <w:jc w:val="both"/>
        <w:rPr>
          <w:rFonts w:asciiTheme="minorHAnsi" w:hAnsiTheme="minorHAnsi"/>
        </w:rPr>
      </w:pPr>
      <w:r w:rsidRPr="00C157C9">
        <w:rPr>
          <w:rFonts w:asciiTheme="minorHAnsi" w:hAnsiTheme="minorHAnsi"/>
        </w:rPr>
        <w:t xml:space="preserve">             </w:t>
      </w:r>
      <w:r w:rsidR="0039432D">
        <w:rPr>
          <w:rFonts w:asciiTheme="minorHAnsi" w:hAnsiTheme="minorHAnsi"/>
        </w:rPr>
        <w:t xml:space="preserve"> </w:t>
      </w:r>
      <w:r w:rsidRPr="00C157C9">
        <w:rPr>
          <w:rFonts w:asciiTheme="minorHAnsi" w:hAnsiTheme="minorHAnsi"/>
        </w:rPr>
        <w:t xml:space="preserve">Cena bez DPH </w:t>
      </w:r>
      <w:r w:rsidR="004E23C6">
        <w:rPr>
          <w:rFonts w:asciiTheme="minorHAnsi" w:hAnsiTheme="minorHAnsi"/>
        </w:rPr>
        <w:t xml:space="preserve">za celou dobu trvání smlouvy </w:t>
      </w:r>
      <w:r w:rsidRPr="00C157C9">
        <w:rPr>
          <w:rFonts w:asciiTheme="minorHAnsi" w:hAnsiTheme="minorHAnsi"/>
        </w:rPr>
        <w:t>(</w:t>
      </w:r>
      <w:r w:rsidR="005D4B2E">
        <w:rPr>
          <w:rFonts w:asciiTheme="minorHAnsi" w:hAnsiTheme="minorHAnsi"/>
        </w:rPr>
        <w:t>8</w:t>
      </w:r>
      <w:r w:rsidRPr="00C157C9">
        <w:rPr>
          <w:rFonts w:asciiTheme="minorHAnsi" w:hAnsiTheme="minorHAnsi"/>
        </w:rPr>
        <w:t xml:space="preserve"> </w:t>
      </w:r>
      <w:proofErr w:type="gramStart"/>
      <w:r w:rsidRPr="00C157C9">
        <w:rPr>
          <w:rFonts w:asciiTheme="minorHAnsi" w:hAnsiTheme="minorHAnsi"/>
        </w:rPr>
        <w:t xml:space="preserve">let)   </w:t>
      </w:r>
      <w:proofErr w:type="gramEnd"/>
      <w:r w:rsidRPr="00C157C9">
        <w:rPr>
          <w:rFonts w:asciiTheme="minorHAnsi" w:hAnsiTheme="minorHAnsi"/>
        </w:rPr>
        <w:t xml:space="preserve"> </w:t>
      </w:r>
      <w:r w:rsidR="0039432D">
        <w:rPr>
          <w:rFonts w:asciiTheme="minorHAnsi" w:hAnsiTheme="minorHAnsi"/>
        </w:rPr>
        <w:t xml:space="preserve"> </w:t>
      </w:r>
      <w:r w:rsidRPr="00C157C9">
        <w:rPr>
          <w:rFonts w:asciiTheme="minorHAnsi" w:hAnsiTheme="minorHAnsi"/>
        </w:rPr>
        <w:t xml:space="preserve"> </w:t>
      </w:r>
      <w:r w:rsidR="004E23C6">
        <w:rPr>
          <w:rFonts w:asciiTheme="minorHAnsi" w:hAnsiTheme="minorHAnsi"/>
        </w:rPr>
        <w:t xml:space="preserve"> </w:t>
      </w:r>
      <w:r w:rsidR="0039432D" w:rsidRPr="008A4BE6">
        <w:rPr>
          <w:rFonts w:asciiTheme="minorHAnsi" w:hAnsiTheme="minorHAnsi"/>
          <w:i/>
          <w:iCs/>
          <w:highlight w:val="yellow"/>
        </w:rPr>
        <w:t xml:space="preserve">(doplní </w:t>
      </w:r>
      <w:r w:rsidR="008A4BE6" w:rsidRPr="008A4BE6">
        <w:rPr>
          <w:rFonts w:asciiTheme="minorHAnsi" w:hAnsiTheme="minorHAnsi"/>
          <w:i/>
          <w:iCs/>
          <w:highlight w:val="yellow"/>
        </w:rPr>
        <w:t>dodavatel</w:t>
      </w:r>
      <w:r w:rsidR="0039432D" w:rsidRPr="008A4BE6">
        <w:rPr>
          <w:rFonts w:asciiTheme="minorHAnsi" w:hAnsiTheme="minorHAnsi"/>
          <w:i/>
          <w:iCs/>
          <w:highlight w:val="yellow"/>
        </w:rPr>
        <w:t>)</w:t>
      </w:r>
      <w:r w:rsidR="0039432D" w:rsidRPr="008A4BE6">
        <w:rPr>
          <w:rFonts w:asciiTheme="minorHAnsi" w:hAnsiTheme="minorHAnsi"/>
        </w:rPr>
        <w:t xml:space="preserve"> </w:t>
      </w:r>
      <w:r w:rsidRPr="008A4BE6">
        <w:rPr>
          <w:rFonts w:asciiTheme="minorHAnsi" w:hAnsiTheme="minorHAnsi"/>
        </w:rPr>
        <w:t xml:space="preserve"> Kč</w:t>
      </w:r>
    </w:p>
    <w:p w14:paraId="57881A16" w14:textId="29D8646F" w:rsidR="00C157C9" w:rsidRPr="008A4BE6" w:rsidRDefault="00C157C9" w:rsidP="00C157C9">
      <w:pPr>
        <w:pStyle w:val="Bezmezer"/>
        <w:ind w:left="567"/>
        <w:jc w:val="both"/>
        <w:rPr>
          <w:rFonts w:asciiTheme="minorHAnsi" w:hAnsiTheme="minorHAnsi"/>
        </w:rPr>
      </w:pPr>
      <w:r w:rsidRPr="008A4BE6">
        <w:rPr>
          <w:rFonts w:asciiTheme="minorHAnsi" w:hAnsiTheme="minorHAnsi"/>
        </w:rPr>
        <w:tab/>
      </w:r>
      <w:r w:rsidR="0039432D" w:rsidRPr="008A4BE6">
        <w:rPr>
          <w:rFonts w:asciiTheme="minorHAnsi" w:hAnsiTheme="minorHAnsi"/>
        </w:rPr>
        <w:t xml:space="preserve">           </w:t>
      </w:r>
      <w:r w:rsidRPr="008A4BE6">
        <w:rPr>
          <w:rFonts w:asciiTheme="minorHAnsi" w:hAnsiTheme="minorHAnsi"/>
        </w:rPr>
        <w:t>DPH</w:t>
      </w:r>
      <w:r w:rsidR="004E23C6" w:rsidRPr="008A4BE6">
        <w:rPr>
          <w:rFonts w:asciiTheme="minorHAnsi" w:hAnsiTheme="minorHAnsi"/>
        </w:rPr>
        <w:t xml:space="preserve"> za celou dobu trvání smlouvy (</w:t>
      </w:r>
      <w:r w:rsidR="005D4B2E" w:rsidRPr="008A4BE6">
        <w:rPr>
          <w:rFonts w:asciiTheme="minorHAnsi" w:hAnsiTheme="minorHAnsi"/>
        </w:rPr>
        <w:t>8</w:t>
      </w:r>
      <w:r w:rsidR="004E23C6" w:rsidRPr="008A4BE6">
        <w:rPr>
          <w:rFonts w:asciiTheme="minorHAnsi" w:hAnsiTheme="minorHAnsi"/>
        </w:rPr>
        <w:t xml:space="preserve"> </w:t>
      </w:r>
      <w:proofErr w:type="gramStart"/>
      <w:r w:rsidR="004E23C6" w:rsidRPr="008A4BE6">
        <w:rPr>
          <w:rFonts w:asciiTheme="minorHAnsi" w:hAnsiTheme="minorHAnsi"/>
        </w:rPr>
        <w:t xml:space="preserve">let)   </w:t>
      </w:r>
      <w:proofErr w:type="gramEnd"/>
      <w:r w:rsidR="004E23C6" w:rsidRPr="008A4BE6">
        <w:rPr>
          <w:rFonts w:asciiTheme="minorHAnsi" w:hAnsiTheme="minorHAnsi"/>
        </w:rPr>
        <w:t xml:space="preserve">                    </w:t>
      </w:r>
      <w:r w:rsidR="0039432D" w:rsidRPr="008A4BE6">
        <w:rPr>
          <w:rFonts w:asciiTheme="minorHAnsi" w:hAnsiTheme="minorHAnsi"/>
        </w:rPr>
        <w:t xml:space="preserve">  </w:t>
      </w:r>
      <w:r w:rsidR="0039432D" w:rsidRPr="008A4BE6">
        <w:rPr>
          <w:rFonts w:asciiTheme="minorHAnsi" w:hAnsiTheme="minorHAnsi"/>
          <w:i/>
          <w:iCs/>
          <w:highlight w:val="yellow"/>
        </w:rPr>
        <w:t xml:space="preserve">(doplní </w:t>
      </w:r>
      <w:r w:rsidR="008A4BE6" w:rsidRPr="008A4BE6">
        <w:rPr>
          <w:rFonts w:asciiTheme="minorHAnsi" w:hAnsiTheme="minorHAnsi"/>
          <w:i/>
          <w:iCs/>
          <w:highlight w:val="yellow"/>
        </w:rPr>
        <w:t>dodavatel</w:t>
      </w:r>
      <w:r w:rsidR="0039432D" w:rsidRPr="008A4BE6">
        <w:rPr>
          <w:rFonts w:asciiTheme="minorHAnsi" w:hAnsiTheme="minorHAnsi"/>
          <w:i/>
          <w:iCs/>
          <w:highlight w:val="yellow"/>
        </w:rPr>
        <w:t>)</w:t>
      </w:r>
      <w:r w:rsidRPr="008A4BE6">
        <w:rPr>
          <w:rFonts w:asciiTheme="minorHAnsi" w:hAnsiTheme="minorHAnsi"/>
        </w:rPr>
        <w:t xml:space="preserve"> Kč</w:t>
      </w:r>
    </w:p>
    <w:p w14:paraId="36CCE85B" w14:textId="0DA6B009" w:rsidR="00C157C9" w:rsidRPr="008A4BE6" w:rsidRDefault="00C157C9" w:rsidP="00502405">
      <w:pPr>
        <w:pStyle w:val="Bezmezer"/>
        <w:ind w:left="567"/>
        <w:jc w:val="both"/>
        <w:rPr>
          <w:rFonts w:asciiTheme="minorHAnsi" w:hAnsiTheme="minorHAnsi"/>
        </w:rPr>
      </w:pPr>
      <w:r w:rsidRPr="008A4BE6">
        <w:rPr>
          <w:rFonts w:asciiTheme="minorHAnsi" w:hAnsiTheme="minorHAnsi"/>
        </w:rPr>
        <w:tab/>
      </w:r>
      <w:r w:rsidR="0039432D" w:rsidRPr="008A4BE6">
        <w:rPr>
          <w:rFonts w:asciiTheme="minorHAnsi" w:hAnsiTheme="minorHAnsi"/>
        </w:rPr>
        <w:t xml:space="preserve">    </w:t>
      </w:r>
      <w:r w:rsidRPr="008A4BE6">
        <w:rPr>
          <w:rFonts w:asciiTheme="minorHAnsi" w:hAnsiTheme="minorHAnsi"/>
        </w:rPr>
        <w:t xml:space="preserve">       Cena včetně DPH</w:t>
      </w:r>
      <w:r w:rsidR="004E23C6" w:rsidRPr="008A4BE6">
        <w:rPr>
          <w:rFonts w:asciiTheme="minorHAnsi" w:hAnsiTheme="minorHAnsi"/>
        </w:rPr>
        <w:t xml:space="preserve"> za celou dobu trvání smlouvy (</w:t>
      </w:r>
      <w:r w:rsidR="005D4B2E" w:rsidRPr="008A4BE6">
        <w:rPr>
          <w:rFonts w:asciiTheme="minorHAnsi" w:hAnsiTheme="minorHAnsi"/>
        </w:rPr>
        <w:t>8</w:t>
      </w:r>
      <w:r w:rsidR="004E23C6" w:rsidRPr="008A4BE6">
        <w:rPr>
          <w:rFonts w:asciiTheme="minorHAnsi" w:hAnsiTheme="minorHAnsi"/>
        </w:rPr>
        <w:t xml:space="preserve"> </w:t>
      </w:r>
      <w:proofErr w:type="gramStart"/>
      <w:r w:rsidR="004E23C6" w:rsidRPr="008A4BE6">
        <w:rPr>
          <w:rFonts w:asciiTheme="minorHAnsi" w:hAnsiTheme="minorHAnsi"/>
        </w:rPr>
        <w:t>let)</w:t>
      </w:r>
      <w:r w:rsidR="0039432D" w:rsidRPr="008A4BE6">
        <w:rPr>
          <w:rFonts w:asciiTheme="minorHAnsi" w:hAnsiTheme="minorHAnsi"/>
        </w:rPr>
        <w:t xml:space="preserve">  </w:t>
      </w:r>
      <w:r w:rsidR="0039432D" w:rsidRPr="008A4BE6">
        <w:rPr>
          <w:rFonts w:asciiTheme="minorHAnsi" w:hAnsiTheme="minorHAnsi"/>
          <w:i/>
          <w:iCs/>
          <w:highlight w:val="yellow"/>
        </w:rPr>
        <w:t>(</w:t>
      </w:r>
      <w:proofErr w:type="gramEnd"/>
      <w:r w:rsidR="0039432D" w:rsidRPr="008A4BE6">
        <w:rPr>
          <w:rFonts w:asciiTheme="minorHAnsi" w:hAnsiTheme="minorHAnsi"/>
          <w:i/>
          <w:iCs/>
          <w:highlight w:val="yellow"/>
        </w:rPr>
        <w:t>doplní</w:t>
      </w:r>
      <w:r w:rsidR="0039432D" w:rsidRPr="008A4BE6">
        <w:rPr>
          <w:rFonts w:asciiTheme="minorHAnsi" w:hAnsiTheme="minorHAnsi"/>
          <w:highlight w:val="yellow"/>
        </w:rPr>
        <w:t xml:space="preserve"> </w:t>
      </w:r>
      <w:r w:rsidR="008A4BE6" w:rsidRPr="008A4BE6">
        <w:rPr>
          <w:rFonts w:asciiTheme="minorHAnsi" w:hAnsiTheme="minorHAnsi"/>
          <w:i/>
          <w:iCs/>
          <w:highlight w:val="yellow"/>
        </w:rPr>
        <w:t>dodavatel</w:t>
      </w:r>
      <w:r w:rsidR="0039432D" w:rsidRPr="008A4BE6">
        <w:rPr>
          <w:rFonts w:asciiTheme="minorHAnsi" w:hAnsiTheme="minorHAnsi"/>
          <w:highlight w:val="yellow"/>
        </w:rPr>
        <w:t>)</w:t>
      </w:r>
      <w:r w:rsidRPr="008A4BE6">
        <w:rPr>
          <w:rFonts w:asciiTheme="minorHAnsi" w:hAnsiTheme="minorHAnsi"/>
        </w:rPr>
        <w:t xml:space="preserve"> Kč</w:t>
      </w:r>
    </w:p>
    <w:p w14:paraId="148A4E8E" w14:textId="77777777" w:rsidR="0039432D" w:rsidRPr="008A4BE6" w:rsidRDefault="0039432D" w:rsidP="00502405">
      <w:pPr>
        <w:pStyle w:val="Bezmezer"/>
        <w:ind w:left="567"/>
        <w:jc w:val="both"/>
        <w:rPr>
          <w:rFonts w:asciiTheme="minorHAnsi" w:hAnsiTheme="minorHAnsi"/>
        </w:rPr>
      </w:pPr>
    </w:p>
    <w:p w14:paraId="162AAC79" w14:textId="71298D9E" w:rsidR="0039432D" w:rsidRDefault="0039432D" w:rsidP="00502405">
      <w:pPr>
        <w:pStyle w:val="Bezmezer"/>
        <w:ind w:left="567"/>
        <w:jc w:val="both"/>
        <w:rPr>
          <w:rFonts w:asciiTheme="minorHAnsi" w:hAnsiTheme="minorHAnsi"/>
        </w:rPr>
      </w:pPr>
      <w:r>
        <w:rPr>
          <w:rFonts w:asciiTheme="minorHAnsi" w:hAnsiTheme="minorHAnsi"/>
        </w:rPr>
        <w:t xml:space="preserve">Z toho cena </w:t>
      </w:r>
      <w:r w:rsidRPr="0039432D">
        <w:rPr>
          <w:rFonts w:asciiTheme="minorHAnsi" w:hAnsiTheme="minorHAnsi"/>
        </w:rPr>
        <w:t xml:space="preserve">za poskytování pozáručního </w:t>
      </w:r>
      <w:r w:rsidR="00EC2983">
        <w:rPr>
          <w:rFonts w:asciiTheme="minorHAnsi" w:hAnsiTheme="minorHAnsi"/>
        </w:rPr>
        <w:t>servisu</w:t>
      </w:r>
      <w:r>
        <w:rPr>
          <w:rFonts w:asciiTheme="minorHAnsi" w:hAnsiTheme="minorHAnsi"/>
        </w:rPr>
        <w:t xml:space="preserve"> za 1 měsíc (rozloženo v ceně za 1 měsíc)</w:t>
      </w:r>
    </w:p>
    <w:p w14:paraId="7E275EC4" w14:textId="77777777" w:rsidR="0039432D" w:rsidRDefault="0039432D" w:rsidP="00502405">
      <w:pPr>
        <w:pStyle w:val="Bezmezer"/>
        <w:ind w:left="567"/>
        <w:jc w:val="both"/>
        <w:rPr>
          <w:rFonts w:asciiTheme="minorHAnsi" w:hAnsiTheme="minorHAnsi"/>
        </w:rPr>
      </w:pPr>
    </w:p>
    <w:p w14:paraId="02144FAF" w14:textId="45C6DE8A" w:rsidR="0039432D" w:rsidRPr="00C157C9"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Cena bez DPH </w:t>
      </w:r>
      <w:r w:rsidR="00461733">
        <w:rPr>
          <w:rFonts w:asciiTheme="minorHAnsi" w:hAnsiTheme="minorHAnsi"/>
        </w:rPr>
        <w:t>za 1 měsíc</w:t>
      </w:r>
      <w:r w:rsidR="00461733">
        <w:rPr>
          <w:rFonts w:asciiTheme="minorHAnsi" w:hAnsiTheme="minorHAnsi"/>
        </w:rPr>
        <w:tab/>
      </w:r>
      <w:r w:rsidR="00461733">
        <w:rPr>
          <w:rFonts w:asciiTheme="minorHAnsi" w:hAnsiTheme="minorHAnsi"/>
        </w:rPr>
        <w:tab/>
      </w:r>
      <w:r w:rsidR="00461733">
        <w:rPr>
          <w:rFonts w:asciiTheme="minorHAnsi" w:hAnsiTheme="minorHAnsi"/>
        </w:rPr>
        <w:tab/>
      </w:r>
      <w:r w:rsidR="00461733">
        <w:rPr>
          <w:rFonts w:asciiTheme="minorHAnsi" w:hAnsiTheme="minorHAnsi"/>
        </w:rPr>
        <w:tab/>
        <w:t xml:space="preserve">   </w:t>
      </w:r>
      <w:r w:rsidRPr="00C157C9">
        <w:rPr>
          <w:rFonts w:asciiTheme="minorHAnsi" w:hAnsiTheme="minorHAnsi"/>
        </w:rPr>
        <w:t xml:space="preserve">    </w:t>
      </w:r>
      <w:proofErr w:type="gramStart"/>
      <w:r>
        <w:rPr>
          <w:rFonts w:asciiTheme="minorHAnsi" w:hAnsiTheme="minorHAnsi"/>
        </w:rPr>
        <w:t xml:space="preserve"> </w:t>
      </w:r>
      <w:r w:rsidRPr="00C157C9">
        <w:rPr>
          <w:rFonts w:asciiTheme="minorHAnsi" w:hAnsiTheme="minorHAnsi"/>
        </w:rPr>
        <w:t xml:space="preserve"> </w:t>
      </w:r>
      <w:r>
        <w:rPr>
          <w:rFonts w:asciiTheme="minorHAnsi" w:hAnsiTheme="minorHAnsi"/>
        </w:rPr>
        <w:t xml:space="preserve"> </w:t>
      </w:r>
      <w:r w:rsidR="008A4BE6" w:rsidRPr="008A4BE6">
        <w:rPr>
          <w:rFonts w:asciiTheme="minorHAnsi" w:hAnsiTheme="minorHAnsi"/>
          <w:i/>
          <w:iCs/>
          <w:highlight w:val="yellow"/>
        </w:rPr>
        <w:t>(</w:t>
      </w:r>
      <w:proofErr w:type="gramEnd"/>
      <w:r w:rsidR="008A4BE6" w:rsidRPr="008A4BE6">
        <w:rPr>
          <w:rFonts w:asciiTheme="minorHAnsi" w:hAnsiTheme="minorHAnsi"/>
          <w:i/>
          <w:iCs/>
          <w:highlight w:val="yellow"/>
        </w:rPr>
        <w:t>doplní dodavatel)</w:t>
      </w:r>
      <w:r w:rsidRPr="00C157C9">
        <w:rPr>
          <w:rFonts w:asciiTheme="minorHAnsi" w:hAnsiTheme="minorHAnsi"/>
        </w:rPr>
        <w:t xml:space="preserve"> Kč</w:t>
      </w:r>
    </w:p>
    <w:p w14:paraId="6041AEBC" w14:textId="2C778683" w:rsidR="0039432D" w:rsidRPr="00C157C9"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proofErr w:type="gramStart"/>
      <w:r w:rsidRPr="00C157C9">
        <w:rPr>
          <w:rFonts w:asciiTheme="minorHAnsi" w:hAnsiTheme="minorHAnsi"/>
        </w:rPr>
        <w:t>DPH</w:t>
      </w:r>
      <w:r w:rsidR="00461733">
        <w:rPr>
          <w:rFonts w:asciiTheme="minorHAnsi" w:hAnsiTheme="minorHAnsi"/>
        </w:rPr>
        <w:t xml:space="preserve">  za</w:t>
      </w:r>
      <w:proofErr w:type="gramEnd"/>
      <w:r w:rsidR="00461733">
        <w:rPr>
          <w:rFonts w:asciiTheme="minorHAnsi" w:hAnsiTheme="minorHAnsi"/>
        </w:rPr>
        <w:t xml:space="preserve"> 1 měsíc                                             </w:t>
      </w:r>
      <w:r>
        <w:rPr>
          <w:rFonts w:asciiTheme="minorHAnsi" w:hAnsiTheme="minorHAnsi"/>
        </w:rPr>
        <w:t xml:space="preserve">                         </w:t>
      </w:r>
      <w:r w:rsidR="008A4BE6" w:rsidRPr="008A4BE6">
        <w:rPr>
          <w:rFonts w:asciiTheme="minorHAnsi" w:hAnsiTheme="minorHAnsi"/>
          <w:i/>
          <w:iCs/>
          <w:highlight w:val="yellow"/>
        </w:rPr>
        <w:t>(doplní dodavatel)</w:t>
      </w:r>
      <w:r w:rsidRPr="00C157C9">
        <w:rPr>
          <w:rFonts w:asciiTheme="minorHAnsi" w:hAnsiTheme="minorHAnsi"/>
        </w:rPr>
        <w:t xml:space="preserve"> Kč</w:t>
      </w:r>
    </w:p>
    <w:p w14:paraId="52D94B0C" w14:textId="66C1D75C" w:rsidR="0039432D"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       Cena včetně DPH</w:t>
      </w:r>
      <w:r w:rsidR="00461733">
        <w:rPr>
          <w:rFonts w:asciiTheme="minorHAnsi" w:hAnsiTheme="minorHAnsi"/>
        </w:rPr>
        <w:t xml:space="preserve"> za 1 měsíc                                             </w:t>
      </w:r>
      <w:proofErr w:type="gramStart"/>
      <w:r w:rsidR="00461733">
        <w:rPr>
          <w:rFonts w:asciiTheme="minorHAnsi" w:hAnsiTheme="minorHAnsi"/>
        </w:rPr>
        <w:t xml:space="preserve">  </w:t>
      </w:r>
      <w:r>
        <w:rPr>
          <w:rFonts w:asciiTheme="minorHAnsi" w:hAnsiTheme="minorHAnsi"/>
        </w:rPr>
        <w:t xml:space="preserve"> </w:t>
      </w:r>
      <w:r w:rsidR="008A4BE6" w:rsidRPr="008A4BE6">
        <w:rPr>
          <w:rFonts w:asciiTheme="minorHAnsi" w:hAnsiTheme="minorHAnsi"/>
          <w:i/>
          <w:iCs/>
          <w:highlight w:val="yellow"/>
        </w:rPr>
        <w:t>(</w:t>
      </w:r>
      <w:proofErr w:type="gramEnd"/>
      <w:r w:rsidR="008A4BE6" w:rsidRPr="008A4BE6">
        <w:rPr>
          <w:rFonts w:asciiTheme="minorHAnsi" w:hAnsiTheme="minorHAnsi"/>
          <w:i/>
          <w:iCs/>
          <w:highlight w:val="yellow"/>
        </w:rPr>
        <w:t>doplní dodavatel)</w:t>
      </w:r>
      <w:r w:rsidRPr="00C157C9">
        <w:rPr>
          <w:rFonts w:asciiTheme="minorHAnsi" w:hAnsiTheme="minorHAnsi"/>
        </w:rPr>
        <w:t xml:space="preserve"> Kč</w:t>
      </w:r>
    </w:p>
    <w:p w14:paraId="19EA214C" w14:textId="77777777" w:rsidR="0039432D" w:rsidRDefault="0039432D" w:rsidP="00502405">
      <w:pPr>
        <w:pStyle w:val="Bezmezer"/>
        <w:ind w:left="567"/>
        <w:jc w:val="both"/>
        <w:rPr>
          <w:rFonts w:asciiTheme="minorHAnsi" w:hAnsiTheme="minorHAnsi"/>
        </w:rPr>
      </w:pPr>
    </w:p>
    <w:p w14:paraId="408CE8A3" w14:textId="7819DA58" w:rsidR="007D1F1B" w:rsidRPr="00495BBC" w:rsidRDefault="00240086" w:rsidP="00982505">
      <w:pPr>
        <w:pStyle w:val="Bezmezer"/>
        <w:numPr>
          <w:ilvl w:val="1"/>
          <w:numId w:val="2"/>
        </w:numPr>
        <w:ind w:left="567" w:hanging="567"/>
        <w:jc w:val="both"/>
        <w:rPr>
          <w:rFonts w:asciiTheme="minorHAnsi" w:hAnsiTheme="minorHAnsi"/>
        </w:rPr>
      </w:pPr>
      <w:r w:rsidRPr="00502405">
        <w:rPr>
          <w:rFonts w:asciiTheme="minorHAnsi" w:hAnsiTheme="minorHAnsi"/>
        </w:rPr>
        <w:t xml:space="preserve">Cena </w:t>
      </w:r>
      <w:r w:rsidRPr="00D56B9D">
        <w:rPr>
          <w:rFonts w:asciiTheme="minorHAnsi" w:hAnsiTheme="minorHAnsi"/>
        </w:rPr>
        <w:t>prováděného</w:t>
      </w:r>
      <w:r w:rsidR="00EC2983">
        <w:rPr>
          <w:rFonts w:asciiTheme="minorHAnsi" w:hAnsiTheme="minorHAnsi"/>
        </w:rPr>
        <w:t xml:space="preserve"> pozáručního servisu </w:t>
      </w:r>
      <w:r w:rsidRPr="00502405">
        <w:rPr>
          <w:rFonts w:asciiTheme="minorHAnsi" w:hAnsiTheme="minorHAnsi"/>
        </w:rPr>
        <w:t>bude hrazena jako paušální měsíční smluvní cena</w:t>
      </w:r>
      <w:r w:rsidR="00C157C9">
        <w:rPr>
          <w:rFonts w:asciiTheme="minorHAnsi" w:hAnsiTheme="minorHAnsi"/>
        </w:rPr>
        <w:t>.</w:t>
      </w:r>
      <w:r w:rsidR="009655CE" w:rsidRPr="009655CE">
        <w:rPr>
          <w:rFonts w:asciiTheme="minorHAnsi" w:hAnsiTheme="minorHAnsi"/>
        </w:rPr>
        <w:t xml:space="preserve"> Cena za pozáruční servis bude takto hrazena po celou dobu pozáručního </w:t>
      </w:r>
      <w:r w:rsidR="00EC2983">
        <w:rPr>
          <w:rFonts w:asciiTheme="minorHAnsi" w:hAnsiTheme="minorHAnsi"/>
        </w:rPr>
        <w:t>servisu</w:t>
      </w:r>
      <w:r w:rsidR="009655CE" w:rsidRPr="004E23C6">
        <w:rPr>
          <w:rFonts w:asciiTheme="minorHAnsi" w:hAnsiTheme="minorHAnsi"/>
        </w:rPr>
        <w:t xml:space="preserve">, tj. </w:t>
      </w:r>
      <w:r w:rsidR="0039432D">
        <w:rPr>
          <w:rFonts w:asciiTheme="minorHAnsi" w:hAnsiTheme="minorHAnsi"/>
        </w:rPr>
        <w:t>8</w:t>
      </w:r>
      <w:r w:rsidR="009655CE" w:rsidRPr="004E23C6">
        <w:rPr>
          <w:rFonts w:asciiTheme="minorHAnsi" w:hAnsiTheme="minorHAnsi"/>
        </w:rPr>
        <w:t xml:space="preserve"> let</w:t>
      </w:r>
      <w:r w:rsidR="00D56B9D">
        <w:rPr>
          <w:rFonts w:asciiTheme="minorHAnsi" w:hAnsiTheme="minorHAnsi"/>
        </w:rPr>
        <w:t xml:space="preserve">. </w:t>
      </w:r>
      <w:r w:rsidR="009655CE" w:rsidRPr="004E23C6">
        <w:rPr>
          <w:rFonts w:asciiTheme="minorHAnsi" w:hAnsiTheme="minorHAnsi"/>
        </w:rPr>
        <w:t xml:space="preserve"> S</w:t>
      </w:r>
      <w:r w:rsidRPr="004E23C6">
        <w:rPr>
          <w:rFonts w:asciiTheme="minorHAnsi" w:hAnsiTheme="minorHAnsi"/>
          <w:bCs/>
          <w:iCs/>
        </w:rPr>
        <w:t>mluvní cen</w:t>
      </w:r>
      <w:r w:rsidR="009655CE" w:rsidRPr="004E23C6">
        <w:rPr>
          <w:rFonts w:asciiTheme="minorHAnsi" w:hAnsiTheme="minorHAnsi"/>
          <w:bCs/>
          <w:iCs/>
        </w:rPr>
        <w:t>a</w:t>
      </w:r>
      <w:r w:rsidRPr="004E23C6">
        <w:rPr>
          <w:rFonts w:asciiTheme="minorHAnsi" w:hAnsiTheme="minorHAnsi"/>
          <w:bCs/>
          <w:iCs/>
        </w:rPr>
        <w:t xml:space="preserve"> </w:t>
      </w:r>
      <w:r w:rsidR="00323F37">
        <w:rPr>
          <w:rFonts w:asciiTheme="minorHAnsi" w:hAnsiTheme="minorHAnsi"/>
          <w:bCs/>
          <w:iCs/>
        </w:rPr>
        <w:t xml:space="preserve">bez DPH </w:t>
      </w:r>
      <w:r w:rsidRPr="004E23C6">
        <w:rPr>
          <w:rFonts w:asciiTheme="minorHAnsi" w:hAnsiTheme="minorHAnsi"/>
          <w:bCs/>
          <w:iCs/>
        </w:rPr>
        <w:t>j</w:t>
      </w:r>
      <w:r w:rsidR="009655CE" w:rsidRPr="004E23C6">
        <w:rPr>
          <w:rFonts w:asciiTheme="minorHAnsi" w:hAnsiTheme="minorHAnsi"/>
          <w:bCs/>
          <w:iCs/>
        </w:rPr>
        <w:t>e</w:t>
      </w:r>
      <w:r w:rsidRPr="004E23C6">
        <w:rPr>
          <w:rFonts w:asciiTheme="minorHAnsi" w:hAnsiTheme="minorHAnsi"/>
          <w:bCs/>
          <w:iCs/>
        </w:rPr>
        <w:t xml:space="preserve"> cen</w:t>
      </w:r>
      <w:r w:rsidR="009655CE" w:rsidRPr="004E23C6">
        <w:rPr>
          <w:rFonts w:asciiTheme="minorHAnsi" w:hAnsiTheme="minorHAnsi"/>
          <w:bCs/>
          <w:iCs/>
        </w:rPr>
        <w:t>ou</w:t>
      </w:r>
      <w:r w:rsidRPr="004E23C6">
        <w:rPr>
          <w:rFonts w:asciiTheme="minorHAnsi" w:hAnsiTheme="minorHAnsi"/>
          <w:bCs/>
          <w:iCs/>
        </w:rPr>
        <w:t xml:space="preserve"> konečn</w:t>
      </w:r>
      <w:r w:rsidR="009655CE" w:rsidRPr="004E23C6">
        <w:rPr>
          <w:rFonts w:asciiTheme="minorHAnsi" w:hAnsiTheme="minorHAnsi"/>
          <w:bCs/>
          <w:iCs/>
        </w:rPr>
        <w:t>ou</w:t>
      </w:r>
      <w:r w:rsidRPr="004E23C6">
        <w:rPr>
          <w:rFonts w:asciiTheme="minorHAnsi" w:hAnsiTheme="minorHAnsi"/>
          <w:bCs/>
          <w:iCs/>
        </w:rPr>
        <w:t>, maximální a nepřekročiteln</w:t>
      </w:r>
      <w:r w:rsidR="009655CE" w:rsidRPr="004E23C6">
        <w:rPr>
          <w:rFonts w:asciiTheme="minorHAnsi" w:hAnsiTheme="minorHAnsi"/>
          <w:bCs/>
          <w:iCs/>
        </w:rPr>
        <w:t>ou</w:t>
      </w:r>
      <w:r w:rsidRPr="004E23C6">
        <w:rPr>
          <w:rFonts w:asciiTheme="minorHAnsi" w:hAnsiTheme="minorHAnsi"/>
          <w:bCs/>
          <w:iCs/>
        </w:rPr>
        <w:t xml:space="preserve"> po celou dobu </w:t>
      </w:r>
      <w:r w:rsidR="005912B4" w:rsidRPr="004E23C6">
        <w:rPr>
          <w:rFonts w:asciiTheme="minorHAnsi" w:hAnsiTheme="minorHAnsi"/>
          <w:bCs/>
          <w:iCs/>
        </w:rPr>
        <w:t xml:space="preserve">účinnosti </w:t>
      </w:r>
      <w:r w:rsidRPr="004E23C6">
        <w:rPr>
          <w:rFonts w:asciiTheme="minorHAnsi" w:hAnsiTheme="minorHAnsi"/>
          <w:bCs/>
          <w:iCs/>
        </w:rPr>
        <w:t>smlouvy a zahrnuj</w:t>
      </w:r>
      <w:r w:rsidR="009655CE" w:rsidRPr="004E23C6">
        <w:rPr>
          <w:rFonts w:asciiTheme="minorHAnsi" w:hAnsiTheme="minorHAnsi"/>
          <w:bCs/>
          <w:iCs/>
        </w:rPr>
        <w:t>e</w:t>
      </w:r>
      <w:r w:rsidRPr="00502405">
        <w:rPr>
          <w:rFonts w:asciiTheme="minorHAnsi" w:hAnsiTheme="minorHAnsi"/>
          <w:bCs/>
          <w:iCs/>
        </w:rPr>
        <w:t xml:space="preserve"> veškeré</w:t>
      </w:r>
      <w:r w:rsidR="00314177" w:rsidRPr="00502405">
        <w:rPr>
          <w:rFonts w:asciiTheme="minorHAnsi" w:hAnsiTheme="minorHAnsi"/>
          <w:bCs/>
          <w:iCs/>
        </w:rPr>
        <w:t xml:space="preserve"> náklady </w:t>
      </w:r>
      <w:r w:rsidR="00831AA0">
        <w:rPr>
          <w:rFonts w:asciiTheme="minorHAnsi" w:hAnsiTheme="minorHAnsi"/>
          <w:bCs/>
          <w:iCs/>
        </w:rPr>
        <w:t>Poskytovatel</w:t>
      </w:r>
      <w:r w:rsidRPr="00502405">
        <w:rPr>
          <w:rFonts w:asciiTheme="minorHAnsi" w:hAnsiTheme="minorHAnsi"/>
          <w:bCs/>
          <w:iCs/>
        </w:rPr>
        <w:t>e spojené s poskytováním průběžného servisního zabezpečení</w:t>
      </w:r>
      <w:r w:rsidRPr="00495BBC">
        <w:rPr>
          <w:rFonts w:asciiTheme="minorHAnsi" w:hAnsiTheme="minorHAnsi"/>
          <w:bCs/>
          <w:iCs/>
        </w:rPr>
        <w:t>.</w:t>
      </w:r>
      <w:r w:rsidR="00EC2983">
        <w:rPr>
          <w:rFonts w:asciiTheme="minorHAnsi" w:hAnsiTheme="minorHAnsi"/>
          <w:bCs/>
          <w:iCs/>
        </w:rPr>
        <w:t xml:space="preserve"> </w:t>
      </w:r>
      <w:r w:rsidR="00323F37" w:rsidRPr="00495BBC">
        <w:rPr>
          <w:rFonts w:asciiTheme="minorHAnsi" w:hAnsiTheme="minorHAnsi"/>
          <w:bCs/>
          <w:iCs/>
        </w:rPr>
        <w:t>Výše DPH bude po dobu účinnosti smlouvy měněna v závislosti na aktuálně platných sazbách DPH. Úprava výše DPH v souvislosti se změnou daňových předpisů se nepovažuje za změnu nabídkové ceny</w:t>
      </w:r>
      <w:r w:rsidR="00495BBC">
        <w:rPr>
          <w:rFonts w:asciiTheme="minorHAnsi" w:hAnsiTheme="minorHAnsi"/>
          <w:bCs/>
          <w:iCs/>
        </w:rPr>
        <w:t>.</w:t>
      </w:r>
    </w:p>
    <w:p w14:paraId="78C588D5" w14:textId="4172F395" w:rsidR="00240086" w:rsidRPr="004E23C6" w:rsidRDefault="00240086" w:rsidP="00311849">
      <w:pPr>
        <w:pStyle w:val="Bezmezer"/>
        <w:numPr>
          <w:ilvl w:val="1"/>
          <w:numId w:val="2"/>
        </w:numPr>
        <w:ind w:left="567" w:hanging="567"/>
        <w:jc w:val="both"/>
        <w:rPr>
          <w:rFonts w:asciiTheme="minorHAnsi" w:hAnsiTheme="minorHAnsi"/>
        </w:rPr>
      </w:pPr>
      <w:r w:rsidRPr="004E23C6">
        <w:rPr>
          <w:rFonts w:asciiTheme="minorHAnsi" w:hAnsiTheme="minorHAnsi"/>
          <w:bCs/>
          <w:iCs/>
        </w:rPr>
        <w:t xml:space="preserve">Smluvní cena zahrnuje veškeré náklady </w:t>
      </w:r>
      <w:r w:rsidR="00831AA0">
        <w:rPr>
          <w:rFonts w:asciiTheme="minorHAnsi" w:hAnsiTheme="minorHAnsi"/>
          <w:bCs/>
          <w:iCs/>
        </w:rPr>
        <w:t>Poskytovatel</w:t>
      </w:r>
      <w:r w:rsidRPr="004E23C6">
        <w:rPr>
          <w:rFonts w:asciiTheme="minorHAnsi" w:hAnsiTheme="minorHAnsi"/>
          <w:bCs/>
          <w:iCs/>
        </w:rPr>
        <w:t>e, spojené s real</w:t>
      </w:r>
      <w:r w:rsidR="004E23C6">
        <w:rPr>
          <w:rFonts w:asciiTheme="minorHAnsi" w:hAnsiTheme="minorHAnsi"/>
          <w:bCs/>
          <w:iCs/>
        </w:rPr>
        <w:t>izací předmětu plnění</w:t>
      </w:r>
      <w:r w:rsidR="00CB4AEE">
        <w:rPr>
          <w:rFonts w:asciiTheme="minorHAnsi" w:hAnsiTheme="minorHAnsi"/>
          <w:bCs/>
          <w:iCs/>
        </w:rPr>
        <w:t xml:space="preserve"> (bod 1.2 této smlouvy)</w:t>
      </w:r>
      <w:r w:rsidR="004E23C6">
        <w:rPr>
          <w:rFonts w:asciiTheme="minorHAnsi" w:hAnsiTheme="minorHAnsi"/>
          <w:bCs/>
          <w:iCs/>
        </w:rPr>
        <w:t>, a to</w:t>
      </w:r>
      <w:r w:rsidRPr="004E23C6">
        <w:rPr>
          <w:rFonts w:asciiTheme="minorHAnsi" w:hAnsiTheme="minorHAnsi"/>
          <w:bCs/>
          <w:iCs/>
        </w:rPr>
        <w:t>:</w:t>
      </w:r>
    </w:p>
    <w:p w14:paraId="4D1F487E" w14:textId="77777777" w:rsidR="00240086" w:rsidRPr="004E23C6" w:rsidRDefault="00240086" w:rsidP="00311849">
      <w:pPr>
        <w:pStyle w:val="Bezmezer"/>
        <w:numPr>
          <w:ilvl w:val="2"/>
          <w:numId w:val="2"/>
        </w:numPr>
        <w:jc w:val="both"/>
        <w:rPr>
          <w:rFonts w:asciiTheme="minorHAnsi" w:hAnsiTheme="minorHAnsi"/>
        </w:rPr>
      </w:pPr>
      <w:r w:rsidRPr="004E23C6">
        <w:rPr>
          <w:rFonts w:asciiTheme="minorHAnsi" w:hAnsiTheme="minorHAnsi"/>
        </w:rPr>
        <w:t>cenu odborných služeb,</w:t>
      </w:r>
    </w:p>
    <w:p w14:paraId="442CE004" w14:textId="77AADD42"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cenu zboží (veškerých náhradních dílů a materiálu</w:t>
      </w:r>
      <w:r w:rsidR="00EC2983">
        <w:rPr>
          <w:rFonts w:asciiTheme="minorHAnsi" w:hAnsiTheme="minorHAnsi"/>
          <w:bCs/>
          <w:iCs/>
        </w:rPr>
        <w:t xml:space="preserve"> pro provádění standardních servisních úkonů</w:t>
      </w:r>
      <w:r w:rsidRPr="00502405">
        <w:rPr>
          <w:rFonts w:asciiTheme="minorHAnsi" w:hAnsiTheme="minorHAnsi"/>
          <w:bCs/>
          <w:iCs/>
        </w:rPr>
        <w:t>),</w:t>
      </w:r>
    </w:p>
    <w:p w14:paraId="089AD5EB" w14:textId="77777777"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dopravní náklady,</w:t>
      </w:r>
    </w:p>
    <w:p w14:paraId="370D5164" w14:textId="4604248B" w:rsidR="007D1F1B"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 xml:space="preserve">čas strávený na cestě a ubytování pracovníků </w:t>
      </w:r>
      <w:proofErr w:type="gramStart"/>
      <w:r w:rsidR="00831AA0">
        <w:rPr>
          <w:rFonts w:asciiTheme="minorHAnsi" w:hAnsiTheme="minorHAnsi"/>
          <w:bCs/>
          <w:iCs/>
        </w:rPr>
        <w:t>Poskytovatel</w:t>
      </w:r>
      <w:r w:rsidRPr="00502405">
        <w:rPr>
          <w:rFonts w:asciiTheme="minorHAnsi" w:hAnsiTheme="minorHAnsi"/>
          <w:bCs/>
          <w:iCs/>
        </w:rPr>
        <w:t>e,</w:t>
      </w:r>
      <w:proofErr w:type="gramEnd"/>
      <w:r w:rsidRPr="00502405">
        <w:rPr>
          <w:rFonts w:asciiTheme="minorHAnsi" w:hAnsiTheme="minorHAnsi"/>
          <w:bCs/>
          <w:iCs/>
        </w:rPr>
        <w:t xml:space="preserve"> apod.</w:t>
      </w:r>
    </w:p>
    <w:p w14:paraId="14F84BF0" w14:textId="251DAE57" w:rsidR="00240086" w:rsidRPr="00502405" w:rsidRDefault="00831AA0" w:rsidP="00311849">
      <w:pPr>
        <w:pStyle w:val="Bezmezer"/>
        <w:numPr>
          <w:ilvl w:val="1"/>
          <w:numId w:val="2"/>
        </w:numPr>
        <w:ind w:left="567" w:hanging="567"/>
        <w:jc w:val="both"/>
        <w:rPr>
          <w:rFonts w:asciiTheme="minorHAnsi" w:hAnsiTheme="minorHAnsi"/>
          <w:bCs/>
          <w:iCs/>
        </w:rPr>
      </w:pPr>
      <w:bookmarkStart w:id="0" w:name="_Ref319419263"/>
      <w:r>
        <w:rPr>
          <w:rFonts w:asciiTheme="minorHAnsi" w:hAnsiTheme="minorHAnsi"/>
          <w:bCs/>
          <w:iCs/>
        </w:rPr>
        <w:t>Poskytovatel</w:t>
      </w:r>
      <w:r w:rsidR="00240086" w:rsidRPr="00502405">
        <w:rPr>
          <w:rFonts w:asciiTheme="minorHAnsi" w:hAnsiTheme="minorHAnsi"/>
          <w:bCs/>
          <w:iCs/>
        </w:rPr>
        <w:t xml:space="preserve"> je oprávněn vystavit vůči objednateli daňový doklad (fakturu) za účelem úhrady položkových měsíčních paušálních smluvních cen k poslednímu kalendářnímu dni měsíce</w:t>
      </w:r>
      <w:r w:rsidR="00D461A8">
        <w:rPr>
          <w:rFonts w:asciiTheme="minorHAnsi" w:hAnsiTheme="minorHAnsi"/>
          <w:bCs/>
          <w:iCs/>
        </w:rPr>
        <w:t>,</w:t>
      </w:r>
      <w:r w:rsidR="00CB0CA6">
        <w:rPr>
          <w:rFonts w:asciiTheme="minorHAnsi" w:hAnsiTheme="minorHAnsi"/>
          <w:bCs/>
          <w:iCs/>
        </w:rPr>
        <w:t xml:space="preserve"> </w:t>
      </w:r>
      <w:r w:rsidR="00D461A8">
        <w:rPr>
          <w:rFonts w:asciiTheme="minorHAnsi" w:hAnsiTheme="minorHAnsi"/>
          <w:bCs/>
          <w:iCs/>
        </w:rPr>
        <w:t>za který je servis poskytován</w:t>
      </w:r>
      <w:r w:rsidR="00240086" w:rsidRPr="00502405">
        <w:rPr>
          <w:rFonts w:asciiTheme="minorHAnsi" w:hAnsiTheme="minorHAnsi"/>
          <w:bCs/>
          <w:iCs/>
        </w:rPr>
        <w:t>. Ob</w:t>
      </w:r>
      <w:r w:rsidR="00314177" w:rsidRPr="00502405">
        <w:rPr>
          <w:rFonts w:asciiTheme="minorHAnsi" w:hAnsiTheme="minorHAnsi"/>
          <w:bCs/>
          <w:iCs/>
        </w:rPr>
        <w:t xml:space="preserve">jednatel neposkytuje </w:t>
      </w:r>
      <w:r>
        <w:rPr>
          <w:rFonts w:asciiTheme="minorHAnsi" w:hAnsiTheme="minorHAnsi"/>
          <w:bCs/>
          <w:iCs/>
        </w:rPr>
        <w:t>Poskytovatel</w:t>
      </w:r>
      <w:r w:rsidR="00240086" w:rsidRPr="00502405">
        <w:rPr>
          <w:rFonts w:asciiTheme="minorHAnsi" w:hAnsiTheme="minorHAnsi"/>
          <w:bCs/>
          <w:iCs/>
        </w:rPr>
        <w:t>i platby jako zálohové, ale jako úhradu ceny průběžného servisního zabezpečení za již uplynulá období.</w:t>
      </w:r>
      <w:bookmarkEnd w:id="0"/>
    </w:p>
    <w:p w14:paraId="1485EB2A" w14:textId="2A8AE122" w:rsidR="00240086" w:rsidRPr="00502405" w:rsidRDefault="00314177"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 xml:space="preserve">Splatnost faktur bude </w:t>
      </w:r>
      <w:r w:rsidR="00831AA0">
        <w:rPr>
          <w:rFonts w:asciiTheme="minorHAnsi" w:hAnsiTheme="minorHAnsi"/>
          <w:bCs/>
          <w:iCs/>
        </w:rPr>
        <w:t>Poskytovatel</w:t>
      </w:r>
      <w:r w:rsidR="00240086" w:rsidRPr="00502405">
        <w:rPr>
          <w:rFonts w:asciiTheme="minorHAnsi" w:hAnsiTheme="minorHAnsi"/>
          <w:bCs/>
          <w:iCs/>
        </w:rPr>
        <w:t xml:space="preserve">em stanovena na 30 dnů ode dne </w:t>
      </w:r>
      <w:r w:rsidR="0071002E" w:rsidRPr="00502405">
        <w:rPr>
          <w:rFonts w:asciiTheme="minorHAnsi" w:hAnsiTheme="minorHAnsi"/>
          <w:bCs/>
          <w:iCs/>
        </w:rPr>
        <w:t xml:space="preserve">prokazatelného </w:t>
      </w:r>
      <w:r w:rsidR="00240086" w:rsidRPr="00502405">
        <w:rPr>
          <w:rFonts w:asciiTheme="minorHAnsi" w:hAnsiTheme="minorHAnsi"/>
          <w:bCs/>
          <w:iCs/>
        </w:rPr>
        <w:t>doručení faktury</w:t>
      </w:r>
      <w:r w:rsidR="009655CE">
        <w:rPr>
          <w:rFonts w:asciiTheme="minorHAnsi" w:hAnsiTheme="minorHAnsi"/>
          <w:bCs/>
          <w:iCs/>
        </w:rPr>
        <w:t xml:space="preserve"> objednateli</w:t>
      </w:r>
      <w:r w:rsidR="00240086" w:rsidRPr="00502405">
        <w:rPr>
          <w:rFonts w:asciiTheme="minorHAnsi" w:hAnsiTheme="minorHAnsi"/>
          <w:bCs/>
          <w:iCs/>
        </w:rPr>
        <w:t>.</w:t>
      </w:r>
    </w:p>
    <w:p w14:paraId="709B6DD7" w14:textId="7F275B4B" w:rsidR="00240086" w:rsidRPr="00502405" w:rsidRDefault="00240086"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Přílohou faktur budou</w:t>
      </w:r>
      <w:r w:rsidR="004F4361">
        <w:rPr>
          <w:rFonts w:asciiTheme="minorHAnsi" w:hAnsiTheme="minorHAnsi"/>
          <w:bCs/>
          <w:iCs/>
        </w:rPr>
        <w:t xml:space="preserve"> (</w:t>
      </w:r>
      <w:r w:rsidR="00F764A3">
        <w:rPr>
          <w:rFonts w:asciiTheme="minorHAnsi" w:hAnsiTheme="minorHAnsi"/>
          <w:bCs/>
          <w:iCs/>
        </w:rPr>
        <w:t>pokud nebude stanoveno jinak</w:t>
      </w:r>
      <w:r w:rsidR="004F4361">
        <w:rPr>
          <w:rFonts w:asciiTheme="minorHAnsi" w:hAnsiTheme="minorHAnsi"/>
          <w:bCs/>
          <w:iCs/>
        </w:rPr>
        <w:t>)</w:t>
      </w:r>
      <w:r w:rsidRPr="00502405">
        <w:rPr>
          <w:rFonts w:asciiTheme="minorHAnsi" w:hAnsiTheme="minorHAnsi"/>
          <w:bCs/>
          <w:iCs/>
        </w:rPr>
        <w:t>:</w:t>
      </w:r>
    </w:p>
    <w:p w14:paraId="15D1CB2B" w14:textId="63F572CA" w:rsidR="00240086" w:rsidRPr="00502405" w:rsidRDefault="00240086" w:rsidP="00311849">
      <w:pPr>
        <w:pStyle w:val="Bezmezer"/>
        <w:numPr>
          <w:ilvl w:val="2"/>
          <w:numId w:val="2"/>
        </w:numPr>
        <w:jc w:val="both"/>
        <w:rPr>
          <w:rFonts w:asciiTheme="minorHAnsi" w:hAnsiTheme="minorHAnsi"/>
          <w:bCs/>
          <w:iCs/>
        </w:rPr>
      </w:pPr>
      <w:r w:rsidRPr="00502405">
        <w:rPr>
          <w:rFonts w:asciiTheme="minorHAnsi" w:hAnsiTheme="minorHAnsi"/>
          <w:bCs/>
          <w:iCs/>
        </w:rPr>
        <w:t xml:space="preserve">pracovní výkazy a dodací listy, potvrzené podpisem obsluhy </w:t>
      </w:r>
      <w:r w:rsidR="00314177" w:rsidRPr="00502405">
        <w:rPr>
          <w:rFonts w:asciiTheme="minorHAnsi" w:hAnsiTheme="minorHAnsi"/>
          <w:bCs/>
          <w:iCs/>
        </w:rPr>
        <w:t>zařízení</w:t>
      </w:r>
      <w:r w:rsidRPr="00502405">
        <w:rPr>
          <w:rFonts w:asciiTheme="minorHAnsi" w:hAnsiTheme="minorHAnsi"/>
          <w:bCs/>
          <w:iCs/>
        </w:rPr>
        <w:t xml:space="preserve">, vč. identifikace této osoby (např.: jméno a příjmení hůlkovým písmem), </w:t>
      </w:r>
      <w:r w:rsidR="00B24FB4" w:rsidRPr="00502405">
        <w:rPr>
          <w:rFonts w:asciiTheme="minorHAnsi" w:hAnsiTheme="minorHAnsi"/>
          <w:bCs/>
          <w:iCs/>
        </w:rPr>
        <w:t xml:space="preserve">dokladující konkrétní činnosti </w:t>
      </w:r>
      <w:r w:rsidR="00831AA0">
        <w:rPr>
          <w:rFonts w:asciiTheme="minorHAnsi" w:hAnsiTheme="minorHAnsi"/>
          <w:bCs/>
          <w:iCs/>
        </w:rPr>
        <w:t>Poskytovatel</w:t>
      </w:r>
      <w:r w:rsidRPr="00502405">
        <w:rPr>
          <w:rFonts w:asciiTheme="minorHAnsi" w:hAnsiTheme="minorHAnsi"/>
          <w:bCs/>
          <w:iCs/>
        </w:rPr>
        <w:t>e v daném měsíci,</w:t>
      </w:r>
    </w:p>
    <w:p w14:paraId="2C6BE00D" w14:textId="235D1159" w:rsidR="00240086" w:rsidRPr="00502405" w:rsidRDefault="00240086" w:rsidP="00311849">
      <w:pPr>
        <w:pStyle w:val="Bezmezer"/>
        <w:numPr>
          <w:ilvl w:val="2"/>
          <w:numId w:val="2"/>
        </w:numPr>
        <w:jc w:val="both"/>
        <w:rPr>
          <w:rFonts w:asciiTheme="minorHAnsi" w:hAnsiTheme="minorHAnsi"/>
          <w:bCs/>
          <w:iCs/>
        </w:rPr>
      </w:pPr>
      <w:r w:rsidRPr="00502405">
        <w:rPr>
          <w:rFonts w:asciiTheme="minorHAnsi" w:hAnsiTheme="minorHAnsi"/>
          <w:bCs/>
          <w:iCs/>
        </w:rPr>
        <w:t xml:space="preserve">protokoly z aktuálně provedených </w:t>
      </w:r>
      <w:r w:rsidR="00DD4F1E">
        <w:rPr>
          <w:rFonts w:asciiTheme="minorHAnsi" w:hAnsiTheme="minorHAnsi"/>
          <w:bCs/>
          <w:iCs/>
        </w:rPr>
        <w:t>BTK</w:t>
      </w:r>
      <w:r w:rsidRPr="00502405">
        <w:rPr>
          <w:rFonts w:asciiTheme="minorHAnsi" w:hAnsiTheme="minorHAnsi"/>
          <w:bCs/>
          <w:iCs/>
        </w:rPr>
        <w:t>,</w:t>
      </w:r>
      <w:r w:rsidR="00683C35" w:rsidRPr="00502405">
        <w:rPr>
          <w:rFonts w:asciiTheme="minorHAnsi" w:hAnsiTheme="minorHAnsi"/>
          <w:bCs/>
          <w:iCs/>
        </w:rPr>
        <w:t xml:space="preserve"> z </w:t>
      </w:r>
      <w:proofErr w:type="spellStart"/>
      <w:r w:rsidR="00683C35" w:rsidRPr="00502405">
        <w:rPr>
          <w:rFonts w:asciiTheme="minorHAnsi" w:hAnsiTheme="minorHAnsi"/>
          <w:bCs/>
          <w:iCs/>
        </w:rPr>
        <w:t>elektrorevizí</w:t>
      </w:r>
      <w:proofErr w:type="spellEnd"/>
      <w:r w:rsidR="00683C35" w:rsidRPr="00502405">
        <w:rPr>
          <w:rFonts w:asciiTheme="minorHAnsi" w:hAnsiTheme="minorHAnsi"/>
          <w:bCs/>
          <w:iCs/>
        </w:rPr>
        <w:t xml:space="preserve"> a z TPS (testů provozní stálosti)</w:t>
      </w:r>
      <w:r w:rsidR="00EF18EB">
        <w:rPr>
          <w:rFonts w:asciiTheme="minorHAnsi" w:hAnsiTheme="minorHAnsi"/>
          <w:bCs/>
          <w:iCs/>
        </w:rPr>
        <w:t xml:space="preserve"> a ostatních nezbytných kontrol</w:t>
      </w:r>
      <w:r w:rsidRPr="00502405">
        <w:rPr>
          <w:rFonts w:asciiTheme="minorHAnsi" w:hAnsiTheme="minorHAnsi"/>
          <w:bCs/>
          <w:iCs/>
        </w:rPr>
        <w:t xml:space="preserve"> obsahující naměřené hodnoty, zjištěné skutečnosti a výsledek </w:t>
      </w:r>
      <w:r w:rsidR="00683C35" w:rsidRPr="00502405">
        <w:rPr>
          <w:rFonts w:asciiTheme="minorHAnsi" w:hAnsiTheme="minorHAnsi"/>
          <w:bCs/>
          <w:iCs/>
        </w:rPr>
        <w:t>dané kontroly</w:t>
      </w:r>
      <w:r w:rsidRPr="00502405">
        <w:rPr>
          <w:rFonts w:asciiTheme="minorHAnsi" w:hAnsiTheme="minorHAnsi"/>
          <w:bCs/>
          <w:iCs/>
        </w:rPr>
        <w:t xml:space="preserve"> v podobě doporučení pro další použití </w:t>
      </w:r>
      <w:r w:rsidR="00314177" w:rsidRPr="00502405">
        <w:rPr>
          <w:rFonts w:asciiTheme="minorHAnsi" w:hAnsiTheme="minorHAnsi"/>
          <w:bCs/>
          <w:iCs/>
        </w:rPr>
        <w:t>zařízení</w:t>
      </w:r>
      <w:r w:rsidRPr="00502405">
        <w:rPr>
          <w:rFonts w:asciiTheme="minorHAnsi" w:hAnsiTheme="minorHAnsi"/>
          <w:bCs/>
          <w:iCs/>
        </w:rPr>
        <w:t>. Elektronické verze protokolů z </w:t>
      </w:r>
      <w:r w:rsidR="00DD4F1E">
        <w:rPr>
          <w:rFonts w:asciiTheme="minorHAnsi" w:hAnsiTheme="minorHAnsi"/>
          <w:bCs/>
          <w:iCs/>
        </w:rPr>
        <w:t>BTK</w:t>
      </w:r>
      <w:r w:rsidR="00683C35" w:rsidRPr="00502405">
        <w:rPr>
          <w:rFonts w:asciiTheme="minorHAnsi" w:hAnsiTheme="minorHAnsi"/>
          <w:bCs/>
          <w:iCs/>
        </w:rPr>
        <w:t xml:space="preserve"> a </w:t>
      </w:r>
      <w:proofErr w:type="spellStart"/>
      <w:r w:rsidR="00683C35" w:rsidRPr="00502405">
        <w:rPr>
          <w:rFonts w:asciiTheme="minorHAnsi" w:hAnsiTheme="minorHAnsi"/>
          <w:bCs/>
          <w:iCs/>
        </w:rPr>
        <w:t>elektrorevizí</w:t>
      </w:r>
      <w:proofErr w:type="spellEnd"/>
      <w:r w:rsidRPr="00502405">
        <w:rPr>
          <w:rFonts w:asciiTheme="minorHAnsi" w:hAnsiTheme="minorHAnsi"/>
          <w:bCs/>
          <w:iCs/>
        </w:rPr>
        <w:t xml:space="preserve"> budou</w:t>
      </w:r>
      <w:r w:rsidR="00B24FB4" w:rsidRPr="00502405">
        <w:rPr>
          <w:rFonts w:asciiTheme="minorHAnsi" w:hAnsiTheme="minorHAnsi"/>
          <w:bCs/>
          <w:iCs/>
        </w:rPr>
        <w:t xml:space="preserve"> o</w:t>
      </w:r>
      <w:r w:rsidRPr="00502405">
        <w:rPr>
          <w:rFonts w:asciiTheme="minorHAnsi" w:hAnsiTheme="minorHAnsi"/>
          <w:bCs/>
          <w:iCs/>
        </w:rPr>
        <w:t xml:space="preserve">bjednateli odesílány bezprostředně po provedení </w:t>
      </w:r>
      <w:r w:rsidR="00DD4F1E">
        <w:rPr>
          <w:rFonts w:asciiTheme="minorHAnsi" w:hAnsiTheme="minorHAnsi"/>
          <w:bCs/>
          <w:iCs/>
        </w:rPr>
        <w:t>BTK</w:t>
      </w:r>
      <w:r w:rsidR="00B24FB4" w:rsidRPr="00502405">
        <w:rPr>
          <w:rFonts w:asciiTheme="minorHAnsi" w:hAnsiTheme="minorHAnsi"/>
          <w:bCs/>
          <w:iCs/>
        </w:rPr>
        <w:t xml:space="preserve">. Protokoly budou podepsány </w:t>
      </w:r>
      <w:r w:rsidR="00831AA0">
        <w:rPr>
          <w:rFonts w:asciiTheme="minorHAnsi" w:hAnsiTheme="minorHAnsi"/>
          <w:bCs/>
          <w:iCs/>
        </w:rPr>
        <w:t>Poskytovatel</w:t>
      </w:r>
      <w:r w:rsidRPr="00502405">
        <w:rPr>
          <w:rFonts w:asciiTheme="minorHAnsi" w:hAnsiTheme="minorHAnsi"/>
          <w:bCs/>
          <w:iCs/>
        </w:rPr>
        <w:t>em vč. identifikace podepisující osoby (např.: jméno a příjmení hůlkovým písmem).</w:t>
      </w:r>
    </w:p>
    <w:p w14:paraId="417F2BBD" w14:textId="3B284F2E" w:rsidR="00B24FB4" w:rsidRPr="00502405" w:rsidRDefault="00B24FB4" w:rsidP="00311849">
      <w:pPr>
        <w:pStyle w:val="Bezmezer"/>
        <w:numPr>
          <w:ilvl w:val="1"/>
          <w:numId w:val="2"/>
        </w:numPr>
        <w:ind w:left="567" w:hanging="567"/>
        <w:jc w:val="both"/>
        <w:rPr>
          <w:rFonts w:asciiTheme="minorHAnsi" w:hAnsiTheme="minorHAnsi"/>
        </w:rPr>
      </w:pPr>
      <w:r w:rsidRPr="00502405">
        <w:rPr>
          <w:rFonts w:asciiTheme="minorHAnsi" w:hAnsiTheme="minorHAnsi"/>
          <w:bCs/>
          <w:iCs/>
        </w:rPr>
        <w:t>Pokud</w:t>
      </w:r>
      <w:r w:rsidR="006E3F40">
        <w:rPr>
          <w:rFonts w:asciiTheme="minorHAnsi" w:hAnsiTheme="minorHAnsi"/>
          <w:bCs/>
          <w:iCs/>
        </w:rPr>
        <w:t xml:space="preserve"> daňový doklad neměl náležitost stanovené obecně závaznými právními předpisy</w:t>
      </w:r>
      <w:r w:rsidRPr="00502405">
        <w:rPr>
          <w:rFonts w:asciiTheme="minorHAnsi" w:hAnsiTheme="minorHAnsi"/>
          <w:bCs/>
          <w:iCs/>
        </w:rPr>
        <w:t xml:space="preserve"> </w:t>
      </w:r>
      <w:r w:rsidR="00CF3D24">
        <w:rPr>
          <w:rFonts w:asciiTheme="minorHAnsi" w:hAnsiTheme="minorHAnsi"/>
          <w:bCs/>
          <w:iCs/>
        </w:rPr>
        <w:t>či</w:t>
      </w:r>
      <w:r w:rsidRPr="00502405">
        <w:rPr>
          <w:rFonts w:asciiTheme="minorHAnsi" w:hAnsiTheme="minorHAnsi"/>
          <w:bCs/>
          <w:iCs/>
        </w:rPr>
        <w:t xml:space="preserve"> cena některé ze smluvních položek byla </w:t>
      </w:r>
      <w:r w:rsidR="00831AA0">
        <w:rPr>
          <w:rFonts w:asciiTheme="minorHAnsi" w:hAnsiTheme="minorHAnsi"/>
          <w:bCs/>
          <w:iCs/>
        </w:rPr>
        <w:t>Poskytovatel</w:t>
      </w:r>
      <w:r w:rsidRPr="00502405">
        <w:rPr>
          <w:rFonts w:asciiTheme="minorHAnsi" w:hAnsiTheme="minorHAnsi"/>
          <w:bCs/>
          <w:iCs/>
        </w:rPr>
        <w:t xml:space="preserve">em účtována neoprávněně nebo pokud bude daňový doklad zaslán </w:t>
      </w:r>
      <w:r w:rsidR="00831AA0">
        <w:rPr>
          <w:rFonts w:asciiTheme="minorHAnsi" w:hAnsiTheme="minorHAnsi"/>
          <w:bCs/>
          <w:iCs/>
        </w:rPr>
        <w:t>Poskytovatel</w:t>
      </w:r>
      <w:r w:rsidRPr="00502405">
        <w:rPr>
          <w:rFonts w:asciiTheme="minorHAnsi" w:hAnsiTheme="minorHAnsi"/>
          <w:bCs/>
          <w:iCs/>
        </w:rPr>
        <w:t xml:space="preserve">em bez příloh dokladujících časově a věcně výkon průběžného servisního zabezpečení v celém aktuálním rozsahu daného měsíce, je objednatel oprávněn daňový doklad do data splatnosti vrátit </w:t>
      </w:r>
      <w:r w:rsidR="00831AA0">
        <w:rPr>
          <w:rFonts w:asciiTheme="minorHAnsi" w:hAnsiTheme="minorHAnsi"/>
          <w:bCs/>
          <w:iCs/>
        </w:rPr>
        <w:t>Poskytovatel</w:t>
      </w:r>
      <w:r w:rsidRPr="00502405">
        <w:rPr>
          <w:rFonts w:asciiTheme="minorHAnsi" w:hAnsiTheme="minorHAnsi"/>
          <w:bCs/>
          <w:iCs/>
        </w:rPr>
        <w:t xml:space="preserve">i v celém rozsahu jako neoprávněně vystavený. </w:t>
      </w:r>
      <w:r w:rsidR="00831AA0">
        <w:rPr>
          <w:rFonts w:asciiTheme="minorHAnsi" w:hAnsiTheme="minorHAnsi"/>
          <w:bCs/>
          <w:iCs/>
        </w:rPr>
        <w:t>Poskytovatel</w:t>
      </w:r>
      <w:r w:rsidRPr="00502405">
        <w:rPr>
          <w:rFonts w:asciiTheme="minorHAnsi" w:hAnsiTheme="minorHAnsi"/>
          <w:bCs/>
          <w:iCs/>
        </w:rPr>
        <w:t xml:space="preserve"> je </w:t>
      </w:r>
      <w:r w:rsidR="00CF3D24">
        <w:rPr>
          <w:rFonts w:asciiTheme="minorHAnsi" w:hAnsiTheme="minorHAnsi"/>
          <w:bCs/>
          <w:iCs/>
        </w:rPr>
        <w:t>povinen</w:t>
      </w:r>
      <w:r w:rsidR="00CF3D24" w:rsidRPr="00502405">
        <w:rPr>
          <w:rFonts w:asciiTheme="minorHAnsi" w:hAnsiTheme="minorHAnsi"/>
          <w:bCs/>
          <w:iCs/>
        </w:rPr>
        <w:t xml:space="preserve"> </w:t>
      </w:r>
      <w:r w:rsidRPr="00502405">
        <w:rPr>
          <w:rFonts w:asciiTheme="minorHAnsi" w:hAnsiTheme="minorHAnsi"/>
          <w:bCs/>
          <w:iCs/>
        </w:rPr>
        <w:t>fakturu po odstranění nedostatků vystavit nově.</w:t>
      </w:r>
    </w:p>
    <w:p w14:paraId="46BDC368" w14:textId="77777777" w:rsidR="00FB1D8D" w:rsidRPr="00502405" w:rsidRDefault="00FB1D8D"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Za prodlení s úhradou faktury není </w:t>
      </w:r>
      <w:r w:rsidR="00B24FB4" w:rsidRPr="00502405">
        <w:rPr>
          <w:rFonts w:asciiTheme="minorHAnsi" w:hAnsiTheme="minorHAnsi"/>
        </w:rPr>
        <w:t>objednatel</w:t>
      </w:r>
      <w:r w:rsidRPr="00502405">
        <w:rPr>
          <w:rFonts w:asciiTheme="minorHAnsi" w:hAnsiTheme="minorHAnsi"/>
        </w:rPr>
        <w:t xml:space="preserve"> povinen kromě smluvního úroku z prodlení dle předchozího odstavce hradit jakoukoliv smluvní pokutu nebo jinou smluvní sankci.</w:t>
      </w:r>
    </w:p>
    <w:p w14:paraId="5F738C2C" w14:textId="77777777" w:rsidR="00CB0CA6" w:rsidRDefault="00CB0CA6" w:rsidP="00FB1D8D">
      <w:pPr>
        <w:pStyle w:val="Bezmezer"/>
        <w:jc w:val="both"/>
        <w:rPr>
          <w:rFonts w:asciiTheme="minorHAnsi" w:hAnsiTheme="minorHAnsi"/>
        </w:rPr>
      </w:pPr>
    </w:p>
    <w:p w14:paraId="3DEC0ADA" w14:textId="77777777" w:rsidR="00461733" w:rsidRPr="00502405" w:rsidRDefault="00461733" w:rsidP="00FB1D8D">
      <w:pPr>
        <w:pStyle w:val="Bezmezer"/>
        <w:jc w:val="both"/>
        <w:rPr>
          <w:rFonts w:asciiTheme="minorHAnsi" w:hAnsiTheme="minorHAnsi"/>
        </w:rPr>
      </w:pPr>
    </w:p>
    <w:p w14:paraId="4EE2282E" w14:textId="0850EAE3" w:rsidR="00D47381" w:rsidRPr="00502405" w:rsidRDefault="00D4738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lastRenderedPageBreak/>
        <w:t>Doba plnění</w:t>
      </w:r>
    </w:p>
    <w:p w14:paraId="552C5F46" w14:textId="334B32DB" w:rsidR="00D47381" w:rsidRPr="00323F37" w:rsidRDefault="00D47381" w:rsidP="008376EB">
      <w:pPr>
        <w:pStyle w:val="Bezmezer"/>
        <w:numPr>
          <w:ilvl w:val="1"/>
          <w:numId w:val="2"/>
        </w:numPr>
        <w:ind w:left="567" w:hanging="567"/>
        <w:jc w:val="both"/>
        <w:rPr>
          <w:rFonts w:asciiTheme="minorHAnsi" w:hAnsiTheme="minorHAnsi"/>
        </w:rPr>
      </w:pPr>
      <w:r w:rsidRPr="00502405">
        <w:rPr>
          <w:rFonts w:asciiTheme="minorHAnsi" w:hAnsiTheme="minorHAnsi"/>
        </w:rPr>
        <w:t xml:space="preserve">Průběžné servisní zabezpečení bude poskytováno </w:t>
      </w:r>
      <w:r w:rsidR="00831AA0">
        <w:rPr>
          <w:rFonts w:asciiTheme="minorHAnsi" w:hAnsiTheme="minorHAnsi"/>
        </w:rPr>
        <w:t>Poskytovatel</w:t>
      </w:r>
      <w:r w:rsidRPr="00502405">
        <w:rPr>
          <w:rFonts w:asciiTheme="minorHAnsi" w:hAnsiTheme="minorHAnsi"/>
        </w:rPr>
        <w:t xml:space="preserve">em na základě této smlouvy </w:t>
      </w:r>
      <w:r w:rsidRPr="00323F37">
        <w:rPr>
          <w:rFonts w:asciiTheme="minorHAnsi" w:hAnsiTheme="minorHAnsi"/>
        </w:rPr>
        <w:t>po dobu určitou:</w:t>
      </w:r>
    </w:p>
    <w:p w14:paraId="572F5C93" w14:textId="77777777" w:rsidR="00E86E7E" w:rsidRDefault="00E86E7E" w:rsidP="00D47381">
      <w:pPr>
        <w:pStyle w:val="Bezmezer"/>
        <w:jc w:val="center"/>
        <w:rPr>
          <w:rFonts w:asciiTheme="minorHAnsi" w:hAnsiTheme="minorHAnsi"/>
        </w:rPr>
      </w:pPr>
    </w:p>
    <w:p w14:paraId="224FF638" w14:textId="66EAC25D" w:rsidR="00D47381" w:rsidRDefault="006C6870" w:rsidP="00D47381">
      <w:pPr>
        <w:pStyle w:val="Bezmezer"/>
        <w:jc w:val="center"/>
        <w:rPr>
          <w:rFonts w:asciiTheme="minorHAnsi" w:hAnsiTheme="minorHAnsi"/>
        </w:rPr>
      </w:pPr>
      <w:r>
        <w:rPr>
          <w:rFonts w:asciiTheme="minorHAnsi" w:hAnsiTheme="minorHAnsi"/>
        </w:rPr>
        <w:t>8</w:t>
      </w:r>
      <w:r w:rsidRPr="00323F37">
        <w:rPr>
          <w:rFonts w:asciiTheme="minorHAnsi" w:hAnsiTheme="minorHAnsi"/>
        </w:rPr>
        <w:t xml:space="preserve"> </w:t>
      </w:r>
      <w:r w:rsidR="00D47381" w:rsidRPr="00323F37">
        <w:rPr>
          <w:rFonts w:asciiTheme="minorHAnsi" w:hAnsiTheme="minorHAnsi"/>
        </w:rPr>
        <w:t>let</w:t>
      </w:r>
    </w:p>
    <w:p w14:paraId="548D1C47" w14:textId="77777777" w:rsidR="008F00BF" w:rsidRPr="00323F37" w:rsidRDefault="008F00BF" w:rsidP="00D47381">
      <w:pPr>
        <w:pStyle w:val="Bezmezer"/>
        <w:jc w:val="center"/>
        <w:rPr>
          <w:rFonts w:asciiTheme="minorHAnsi" w:hAnsiTheme="minorHAnsi"/>
        </w:rPr>
      </w:pPr>
    </w:p>
    <w:p w14:paraId="412BB285" w14:textId="40CFC4F2" w:rsidR="005C3B7B" w:rsidRDefault="005C3B7B" w:rsidP="00D47381">
      <w:pPr>
        <w:pStyle w:val="Bezmezer"/>
        <w:ind w:left="567"/>
        <w:rPr>
          <w:rFonts w:asciiTheme="minorHAnsi" w:hAnsiTheme="minorHAnsi"/>
        </w:rPr>
      </w:pPr>
      <w:r>
        <w:t>od nabytí účinnosti této smlouvy.</w:t>
      </w:r>
    </w:p>
    <w:p w14:paraId="70A58A7F" w14:textId="3CC1B532" w:rsidR="00D47381" w:rsidRPr="00323F37" w:rsidRDefault="00D47381" w:rsidP="00D47381">
      <w:pPr>
        <w:pStyle w:val="Bezmezer"/>
        <w:ind w:left="567"/>
        <w:rPr>
          <w:rFonts w:asciiTheme="minorHAnsi" w:hAnsiTheme="minorHAnsi"/>
        </w:rPr>
      </w:pPr>
    </w:p>
    <w:p w14:paraId="19BF2745" w14:textId="355C0E04" w:rsidR="00D47381" w:rsidRPr="00502405" w:rsidRDefault="00D47381" w:rsidP="00311849">
      <w:pPr>
        <w:pStyle w:val="Bezmezer"/>
        <w:numPr>
          <w:ilvl w:val="1"/>
          <w:numId w:val="2"/>
        </w:numPr>
        <w:ind w:left="567" w:hanging="567"/>
        <w:jc w:val="both"/>
        <w:rPr>
          <w:rFonts w:asciiTheme="minorHAnsi" w:hAnsiTheme="minorHAnsi"/>
        </w:rPr>
      </w:pPr>
      <w:bookmarkStart w:id="1" w:name="_Ref319420737"/>
      <w:r w:rsidRPr="00502405">
        <w:rPr>
          <w:rFonts w:asciiTheme="minorHAnsi" w:hAnsiTheme="minorHAnsi"/>
        </w:rPr>
        <w:t xml:space="preserve">Činnosti </w:t>
      </w:r>
      <w:r w:rsidR="00510067" w:rsidRPr="00502405">
        <w:rPr>
          <w:rFonts w:asciiTheme="minorHAnsi" w:hAnsiTheme="minorHAnsi"/>
        </w:rPr>
        <w:t xml:space="preserve">na zařízení budou realizovány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em takto:</w:t>
      </w:r>
      <w:bookmarkEnd w:id="1"/>
    </w:p>
    <w:p w14:paraId="555242BB" w14:textId="31EA81FE" w:rsidR="00D47381" w:rsidRPr="00502405" w:rsidRDefault="00D47381" w:rsidP="00311849">
      <w:pPr>
        <w:pStyle w:val="Bezmezer"/>
        <w:numPr>
          <w:ilvl w:val="0"/>
          <w:numId w:val="36"/>
        </w:numPr>
        <w:jc w:val="both"/>
        <w:rPr>
          <w:rFonts w:asciiTheme="minorHAnsi" w:hAnsiTheme="minorHAnsi"/>
        </w:rPr>
      </w:pPr>
      <w:r w:rsidRPr="00502405">
        <w:rPr>
          <w:rFonts w:asciiTheme="minorHAnsi" w:hAnsiTheme="minorHAnsi"/>
        </w:rPr>
        <w:t>servis a odborná údržba</w:t>
      </w:r>
      <w:r w:rsidR="00510067" w:rsidRPr="00502405">
        <w:rPr>
          <w:rFonts w:asciiTheme="minorHAnsi" w:hAnsiTheme="minorHAnsi"/>
        </w:rPr>
        <w:t xml:space="preserve"> zařízení</w:t>
      </w:r>
      <w:r w:rsidRPr="00502405">
        <w:rPr>
          <w:rFonts w:asciiTheme="minorHAnsi" w:hAnsiTheme="minorHAnsi"/>
        </w:rPr>
        <w:t xml:space="preserve"> budou vykonávány s předepsanou periodou </w:t>
      </w:r>
      <w:r w:rsidR="00F764A3">
        <w:rPr>
          <w:rFonts w:asciiTheme="minorHAnsi" w:hAnsiTheme="minorHAnsi"/>
        </w:rPr>
        <w:t xml:space="preserve">a </w:t>
      </w:r>
      <w:r w:rsidRPr="00502405">
        <w:rPr>
          <w:rFonts w:asciiTheme="minorHAnsi" w:hAnsiTheme="minorHAnsi"/>
        </w:rPr>
        <w:t>dle t</w:t>
      </w:r>
      <w:r w:rsidR="00510067" w:rsidRPr="00502405">
        <w:rPr>
          <w:rFonts w:asciiTheme="minorHAnsi" w:hAnsiTheme="minorHAnsi"/>
        </w:rPr>
        <w:t xml:space="preserve">éto smlouvy, a to z iniciativy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 xml:space="preserve">e, v termínech dle provozních potřeb </w:t>
      </w:r>
      <w:r w:rsidR="00510067" w:rsidRPr="00502405">
        <w:rPr>
          <w:rFonts w:asciiTheme="minorHAnsi" w:hAnsiTheme="minorHAnsi"/>
        </w:rPr>
        <w:t>zařízení</w:t>
      </w:r>
      <w:r w:rsidRPr="00502405">
        <w:rPr>
          <w:rFonts w:asciiTheme="minorHAnsi" w:hAnsiTheme="minorHAnsi"/>
        </w:rPr>
        <w:t xml:space="preserve">, </w:t>
      </w:r>
      <w:r w:rsidRPr="00982505">
        <w:rPr>
          <w:rFonts w:asciiTheme="minorHAnsi" w:hAnsiTheme="minorHAnsi"/>
        </w:rPr>
        <w:t>v časovém předstihu</w:t>
      </w:r>
      <w:r w:rsidR="00F764A3" w:rsidRPr="00982505">
        <w:rPr>
          <w:rFonts w:asciiTheme="minorHAnsi" w:hAnsiTheme="minorHAnsi"/>
        </w:rPr>
        <w:t xml:space="preserve"> 14 pracovních </w:t>
      </w:r>
      <w:r w:rsidR="00F764A3">
        <w:rPr>
          <w:rFonts w:asciiTheme="minorHAnsi" w:hAnsiTheme="minorHAnsi"/>
        </w:rPr>
        <w:t>dnů</w:t>
      </w:r>
      <w:r w:rsidRPr="00502405">
        <w:rPr>
          <w:rFonts w:asciiTheme="minorHAnsi" w:hAnsiTheme="minorHAnsi"/>
        </w:rPr>
        <w:t xml:space="preserve">, nejpozději však k datu exspirace validity předcházející činnosti daného typu. </w:t>
      </w:r>
      <w:r w:rsidR="00831AA0">
        <w:rPr>
          <w:rFonts w:asciiTheme="minorHAnsi" w:hAnsiTheme="minorHAnsi"/>
        </w:rPr>
        <w:t>Poskytovatel</w:t>
      </w:r>
      <w:r w:rsidRPr="00502405">
        <w:rPr>
          <w:rFonts w:asciiTheme="minorHAnsi" w:hAnsiTheme="minorHAnsi"/>
        </w:rPr>
        <w:t xml:space="preserve"> zodpovídá za dodržování časových intervalů </w:t>
      </w:r>
      <w:r w:rsidR="00DD4F1E">
        <w:rPr>
          <w:rFonts w:asciiTheme="minorHAnsi" w:hAnsiTheme="minorHAnsi"/>
        </w:rPr>
        <w:t>BTK</w:t>
      </w:r>
      <w:r w:rsidRPr="00502405">
        <w:rPr>
          <w:rFonts w:asciiTheme="minorHAnsi" w:hAnsiTheme="minorHAnsi"/>
        </w:rPr>
        <w:t xml:space="preserve"> u </w:t>
      </w:r>
      <w:r w:rsidR="00510067" w:rsidRPr="00502405">
        <w:rPr>
          <w:rFonts w:asciiTheme="minorHAnsi" w:hAnsiTheme="minorHAnsi"/>
        </w:rPr>
        <w:t>zařízení;</w:t>
      </w:r>
    </w:p>
    <w:p w14:paraId="2F919A39" w14:textId="50588011" w:rsidR="00D47381"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Kontaktní osoby objednatele a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e dohodnou harmonogram provádění </w:t>
      </w:r>
      <w:r w:rsidR="00DD4F1E">
        <w:rPr>
          <w:rFonts w:asciiTheme="minorHAnsi" w:hAnsiTheme="minorHAnsi"/>
        </w:rPr>
        <w:t>BTK</w:t>
      </w:r>
      <w:r w:rsidR="00D47381" w:rsidRPr="00502405">
        <w:rPr>
          <w:rFonts w:asciiTheme="minorHAnsi" w:hAnsiTheme="minorHAnsi"/>
        </w:rPr>
        <w:t xml:space="preserve"> bez zbytečného prodlení. Pokud k dohodnutí harmonogramu nedojde vinou nedostatečné součinnosti na straně </w:t>
      </w:r>
      <w:r w:rsidRPr="00502405">
        <w:rPr>
          <w:rFonts w:asciiTheme="minorHAnsi" w:hAnsiTheme="minorHAnsi"/>
        </w:rPr>
        <w:t>o</w:t>
      </w:r>
      <w:r w:rsidR="00D47381" w:rsidRPr="00502405">
        <w:rPr>
          <w:rFonts w:asciiTheme="minorHAnsi" w:hAnsiTheme="minorHAnsi"/>
        </w:rPr>
        <w:t xml:space="preserve">bjednatele, vytvoří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 tento harmonogram sám a</w:t>
      </w:r>
      <w:r w:rsidRPr="00502405">
        <w:rPr>
          <w:rFonts w:asciiTheme="minorHAnsi" w:hAnsiTheme="minorHAnsi"/>
        </w:rPr>
        <w:t xml:space="preserve"> </w:t>
      </w:r>
      <w:r w:rsidR="006C6870">
        <w:rPr>
          <w:rFonts w:asciiTheme="minorHAnsi" w:hAnsiTheme="minorHAnsi"/>
        </w:rPr>
        <w:t xml:space="preserve">předloží ho </w:t>
      </w:r>
      <w:r w:rsidRPr="00502405">
        <w:rPr>
          <w:rFonts w:asciiTheme="minorHAnsi" w:hAnsiTheme="minorHAnsi"/>
        </w:rPr>
        <w:t>bez prodlení o</w:t>
      </w:r>
      <w:r w:rsidR="00D47381" w:rsidRPr="00502405">
        <w:rPr>
          <w:rFonts w:asciiTheme="minorHAnsi" w:hAnsiTheme="minorHAnsi"/>
        </w:rPr>
        <w:t>bjednateli.</w:t>
      </w:r>
    </w:p>
    <w:p w14:paraId="7FD64E00" w14:textId="77777777" w:rsidR="00D47381" w:rsidRPr="00502405" w:rsidRDefault="00D47381" w:rsidP="00D47381">
      <w:pPr>
        <w:pStyle w:val="Bezmezer"/>
        <w:jc w:val="both"/>
        <w:rPr>
          <w:rFonts w:asciiTheme="minorHAnsi" w:hAnsiTheme="minorHAnsi"/>
        </w:rPr>
      </w:pPr>
    </w:p>
    <w:p w14:paraId="5B7B5946" w14:textId="25EB2BF0" w:rsidR="00FB1D8D" w:rsidRPr="00502405" w:rsidRDefault="00D0290C"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Předání a převzetí</w:t>
      </w:r>
      <w:r w:rsidR="00320B62">
        <w:rPr>
          <w:rFonts w:asciiTheme="minorHAnsi" w:hAnsiTheme="minorHAnsi"/>
          <w:b/>
          <w:sz w:val="24"/>
          <w:szCs w:val="24"/>
        </w:rPr>
        <w:t xml:space="preserve"> místa plnění servisu</w:t>
      </w:r>
    </w:p>
    <w:p w14:paraId="0D64B820" w14:textId="5251EB5D" w:rsidR="00847424" w:rsidRDefault="00847424" w:rsidP="00DC1576">
      <w:pPr>
        <w:pStyle w:val="Bezmezer"/>
        <w:numPr>
          <w:ilvl w:val="1"/>
          <w:numId w:val="2"/>
        </w:numPr>
        <w:ind w:left="567" w:hanging="567"/>
        <w:jc w:val="both"/>
        <w:rPr>
          <w:rFonts w:asciiTheme="minorHAnsi" w:hAnsiTheme="minorHAnsi"/>
        </w:rPr>
      </w:pPr>
      <w:bookmarkStart w:id="2" w:name="_Ref319419185"/>
      <w:r>
        <w:rPr>
          <w:rFonts w:asciiTheme="minorHAnsi" w:hAnsiTheme="minorHAnsi"/>
        </w:rPr>
        <w:t xml:space="preserve">Místem plnění je </w:t>
      </w:r>
      <w:r w:rsidRPr="00847424">
        <w:rPr>
          <w:rFonts w:asciiTheme="minorHAnsi" w:hAnsiTheme="minorHAnsi"/>
        </w:rPr>
        <w:t xml:space="preserve">pracoviště </w:t>
      </w:r>
      <w:proofErr w:type="gramStart"/>
      <w:r>
        <w:rPr>
          <w:rFonts w:asciiTheme="minorHAnsi" w:hAnsiTheme="minorHAnsi"/>
        </w:rPr>
        <w:t xml:space="preserve">objednatele - </w:t>
      </w:r>
      <w:r w:rsidR="00281210">
        <w:rPr>
          <w:rFonts w:asciiTheme="minorHAnsi" w:hAnsiTheme="minorHAnsi"/>
        </w:rPr>
        <w:t>Orlickoústecká</w:t>
      </w:r>
      <w:proofErr w:type="gramEnd"/>
      <w:r w:rsidRPr="00847424">
        <w:rPr>
          <w:rFonts w:asciiTheme="minorHAnsi" w:hAnsiTheme="minorHAnsi"/>
        </w:rPr>
        <w:t xml:space="preserve"> nemocnice</w:t>
      </w:r>
      <w:r>
        <w:rPr>
          <w:rFonts w:asciiTheme="minorHAnsi" w:hAnsiTheme="minorHAnsi"/>
        </w:rPr>
        <w:t xml:space="preserve">, </w:t>
      </w:r>
      <w:r w:rsidRPr="00847424">
        <w:rPr>
          <w:rFonts w:asciiTheme="minorHAnsi" w:hAnsiTheme="minorHAnsi"/>
        </w:rPr>
        <w:t xml:space="preserve">Oddělení </w:t>
      </w:r>
      <w:r w:rsidR="00281210">
        <w:rPr>
          <w:rFonts w:asciiTheme="minorHAnsi" w:hAnsiTheme="minorHAnsi"/>
        </w:rPr>
        <w:t>OUN</w:t>
      </w:r>
      <w:r>
        <w:rPr>
          <w:rFonts w:asciiTheme="minorHAnsi" w:hAnsiTheme="minorHAnsi"/>
        </w:rPr>
        <w:t xml:space="preserve">, </w:t>
      </w:r>
      <w:r w:rsidR="00281210" w:rsidRPr="00281210">
        <w:rPr>
          <w:rFonts w:asciiTheme="minorHAnsi" w:hAnsiTheme="minorHAnsi"/>
        </w:rPr>
        <w:t>Čs. armády 1076</w:t>
      </w:r>
      <w:r w:rsidR="00281210" w:rsidRPr="00281210">
        <w:rPr>
          <w:rFonts w:asciiTheme="minorHAnsi" w:hAnsiTheme="minorHAnsi"/>
        </w:rPr>
        <w:br/>
        <w:t>562 18 Ústí nad Orlicí</w:t>
      </w:r>
      <w:r>
        <w:rPr>
          <w:rFonts w:asciiTheme="minorHAnsi" w:hAnsiTheme="minorHAnsi"/>
        </w:rPr>
        <w:t xml:space="preserve">. </w:t>
      </w:r>
    </w:p>
    <w:p w14:paraId="261CB543" w14:textId="2EA1CE5D" w:rsidR="00D0290C" w:rsidRPr="00502405" w:rsidRDefault="00D0290C"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Objednatel poskytne </w:t>
      </w:r>
      <w:r w:rsidR="00831AA0">
        <w:rPr>
          <w:rFonts w:asciiTheme="minorHAnsi" w:hAnsiTheme="minorHAnsi"/>
        </w:rPr>
        <w:t>Poskytovatel</w:t>
      </w:r>
      <w:r w:rsidRPr="00502405">
        <w:rPr>
          <w:rFonts w:asciiTheme="minorHAnsi" w:hAnsiTheme="minorHAnsi"/>
        </w:rPr>
        <w:t xml:space="preserve">i součinnost nezbytnou pro plnění předmětu této smlouvy. Nesplní-li </w:t>
      </w:r>
      <w:r w:rsidR="00831AA0">
        <w:rPr>
          <w:rFonts w:asciiTheme="minorHAnsi" w:hAnsiTheme="minorHAnsi"/>
        </w:rPr>
        <w:t>Poskytovatel</w:t>
      </w:r>
      <w:r w:rsidRPr="00502405">
        <w:rPr>
          <w:rFonts w:asciiTheme="minorHAnsi" w:hAnsiTheme="minorHAnsi"/>
        </w:rPr>
        <w:t xml:space="preserve"> své závazky z důvodu neposkytnutí souči</w:t>
      </w:r>
      <w:r w:rsidR="00A45522" w:rsidRPr="00502405">
        <w:rPr>
          <w:rFonts w:asciiTheme="minorHAnsi" w:hAnsiTheme="minorHAnsi"/>
        </w:rPr>
        <w:t>nnosti o</w:t>
      </w:r>
      <w:r w:rsidRPr="00502405">
        <w:rPr>
          <w:rFonts w:asciiTheme="minorHAnsi" w:hAnsiTheme="minorHAnsi"/>
        </w:rPr>
        <w:t>bjednatelem, není v prodlení s plněním svých závazků</w:t>
      </w:r>
      <w:bookmarkEnd w:id="2"/>
      <w:r w:rsidRPr="00502405">
        <w:rPr>
          <w:rFonts w:asciiTheme="minorHAnsi" w:hAnsiTheme="minorHAnsi"/>
        </w:rPr>
        <w:t>.</w:t>
      </w:r>
    </w:p>
    <w:p w14:paraId="36629538" w14:textId="2DA37F2B" w:rsidR="00D0290C" w:rsidRPr="00502405" w:rsidRDefault="00D0290C" w:rsidP="00311849">
      <w:pPr>
        <w:pStyle w:val="Bezmezer"/>
        <w:numPr>
          <w:ilvl w:val="1"/>
          <w:numId w:val="2"/>
        </w:numPr>
        <w:ind w:left="567" w:hanging="567"/>
        <w:jc w:val="both"/>
        <w:rPr>
          <w:rFonts w:asciiTheme="minorHAnsi" w:hAnsiTheme="minorHAnsi"/>
        </w:rPr>
      </w:pPr>
      <w:bookmarkStart w:id="3" w:name="_Ref319506626"/>
      <w:r w:rsidRPr="00502405">
        <w:rPr>
          <w:rFonts w:asciiTheme="minorHAnsi" w:hAnsiTheme="minorHAnsi"/>
        </w:rPr>
        <w:t xml:space="preserve">Prostory objednatele jsou přístupné pouze pracovníkům </w:t>
      </w:r>
      <w:r w:rsidR="00831AA0">
        <w:rPr>
          <w:rFonts w:asciiTheme="minorHAnsi" w:hAnsiTheme="minorHAnsi"/>
        </w:rPr>
        <w:t>Poskytovatel</w:t>
      </w:r>
      <w:r w:rsidRPr="00502405">
        <w:rPr>
          <w:rFonts w:asciiTheme="minorHAnsi" w:hAnsiTheme="minorHAnsi"/>
        </w:rPr>
        <w:t xml:space="preserve">e. Jiné osoby mají přístup jen v přítomnosti pracovníků </w:t>
      </w:r>
      <w:r w:rsidR="00831AA0">
        <w:rPr>
          <w:rFonts w:asciiTheme="minorHAnsi" w:hAnsiTheme="minorHAnsi"/>
        </w:rPr>
        <w:t>Poskytovatel</w:t>
      </w:r>
      <w:r w:rsidRPr="00502405">
        <w:rPr>
          <w:rFonts w:asciiTheme="minorHAnsi" w:hAnsiTheme="minorHAnsi"/>
        </w:rPr>
        <w:t>e.</w:t>
      </w:r>
      <w:bookmarkEnd w:id="3"/>
    </w:p>
    <w:p w14:paraId="7F0362ED" w14:textId="77777777" w:rsidR="00D0290C" w:rsidRPr="00502405" w:rsidRDefault="00D0290C"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Hlášení závad je objednatel povinen provádět písemně, resp. </w:t>
      </w:r>
      <w:r w:rsidR="00BE15AA" w:rsidRPr="00502405">
        <w:rPr>
          <w:rFonts w:asciiTheme="minorHAnsi" w:hAnsiTheme="minorHAnsi"/>
        </w:rPr>
        <w:t xml:space="preserve">v případě potřeby </w:t>
      </w:r>
      <w:r w:rsidRPr="00502405">
        <w:rPr>
          <w:rFonts w:asciiTheme="minorHAnsi" w:hAnsiTheme="minorHAnsi"/>
        </w:rPr>
        <w:t xml:space="preserve">telefonicky </w:t>
      </w:r>
      <w:r w:rsidR="00BE15AA" w:rsidRPr="00502405">
        <w:rPr>
          <w:rFonts w:asciiTheme="minorHAnsi" w:hAnsiTheme="minorHAnsi"/>
        </w:rPr>
        <w:t>na kontaktní údaje uvedené v této smlouvě.</w:t>
      </w:r>
    </w:p>
    <w:p w14:paraId="3FF71948" w14:textId="74524E63" w:rsidR="00D0290C"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0290C" w:rsidRPr="00502405">
        <w:rPr>
          <w:rFonts w:asciiTheme="minorHAnsi" w:hAnsiTheme="minorHAnsi"/>
        </w:rPr>
        <w:t xml:space="preserve"> se zavazuje:</w:t>
      </w:r>
    </w:p>
    <w:p w14:paraId="0591AA50"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zajistit provádění průběžného servisního zabezpečení osobami odborně způsobilými,</w:t>
      </w:r>
    </w:p>
    <w:p w14:paraId="403F79A8"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vyhotovit o provedení a výsledcích každé činnosti pracovní výkaz (písemný protokol), který potvrdí obsluha zařízení a obdrží jeho kopii,</w:t>
      </w:r>
    </w:p>
    <w:p w14:paraId="5E2AFD84" w14:textId="42095D6E"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 xml:space="preserve">je-li </w:t>
      </w:r>
      <w:r w:rsidR="00E86E7E">
        <w:rPr>
          <w:rFonts w:asciiTheme="minorHAnsi" w:hAnsiTheme="minorHAnsi"/>
        </w:rPr>
        <w:t xml:space="preserve">k </w:t>
      </w:r>
      <w:r w:rsidRPr="00502405">
        <w:rPr>
          <w:rFonts w:asciiTheme="minorHAnsi" w:hAnsiTheme="minorHAnsi"/>
        </w:rPr>
        <w:t>zařízení objednatelem veden provozní deník, prov</w:t>
      </w:r>
      <w:r w:rsidR="00E86E7E">
        <w:rPr>
          <w:rFonts w:asciiTheme="minorHAnsi" w:hAnsiTheme="minorHAnsi"/>
        </w:rPr>
        <w:t>ést</w:t>
      </w:r>
      <w:r w:rsidRPr="00502405">
        <w:rPr>
          <w:rFonts w:asciiTheme="minorHAnsi" w:hAnsiTheme="minorHAnsi"/>
        </w:rPr>
        <w:t xml:space="preserve"> do deníku též krátký zápis o provedené činnosti a jejím výsledku (např. „Provedena </w:t>
      </w:r>
      <w:r w:rsidR="00DD4F1E">
        <w:rPr>
          <w:rFonts w:asciiTheme="minorHAnsi" w:hAnsiTheme="minorHAnsi"/>
        </w:rPr>
        <w:t>BTK</w:t>
      </w:r>
      <w:r w:rsidRPr="00502405">
        <w:rPr>
          <w:rFonts w:asciiTheme="minorHAnsi" w:hAnsiTheme="minorHAnsi"/>
        </w:rPr>
        <w:t xml:space="preserve">, zdravotnický prostředek je provozuschopný – datum, podpis vč. jména hůlkovým </w:t>
      </w:r>
      <w:proofErr w:type="gramStart"/>
      <w:r w:rsidRPr="00502405">
        <w:rPr>
          <w:rFonts w:asciiTheme="minorHAnsi" w:hAnsiTheme="minorHAnsi"/>
        </w:rPr>
        <w:t>písmem - čitelně</w:t>
      </w:r>
      <w:proofErr w:type="gramEnd"/>
      <w:r w:rsidRPr="00502405">
        <w:rPr>
          <w:rFonts w:asciiTheme="minorHAnsi" w:hAnsiTheme="minorHAnsi"/>
        </w:rPr>
        <w:t>).</w:t>
      </w:r>
    </w:p>
    <w:p w14:paraId="324CA8D7" w14:textId="77777777"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Pracovní výkazy musí obsahovat:</w:t>
      </w:r>
    </w:p>
    <w:p w14:paraId="41F60B8F"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standardní údaje o povaze, průběhu a rozsahu prováděných činností,</w:t>
      </w:r>
    </w:p>
    <w:p w14:paraId="1726436B"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závěrečné konstatování provozního stavu zařízení, v němž se nachází při předání pracovníkům objednatele, a to v následujícím smyslu:</w:t>
      </w:r>
    </w:p>
    <w:p w14:paraId="31F52AE0" w14:textId="77777777" w:rsidR="00D0290C" w:rsidRPr="00502405" w:rsidRDefault="00D0290C" w:rsidP="00D0290C">
      <w:pPr>
        <w:pStyle w:val="Bezmezer"/>
        <w:ind w:left="1134"/>
        <w:jc w:val="both"/>
        <w:rPr>
          <w:rFonts w:asciiTheme="minorHAnsi" w:hAnsiTheme="minorHAnsi"/>
          <w:b/>
        </w:rPr>
      </w:pPr>
      <w:r w:rsidRPr="00502405">
        <w:rPr>
          <w:rFonts w:asciiTheme="minorHAnsi" w:hAnsiTheme="minorHAnsi"/>
          <w:b/>
        </w:rPr>
        <w:t>„zdravotnický prostředek je/není funkční a bezpečný pro použití k výrobcem určenému účelu při poskytování zdravotní péče.“</w:t>
      </w:r>
    </w:p>
    <w:p w14:paraId="257AA666" w14:textId="7C520BD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 případě nefunkčnosti zařízení popis závad a doporučení dalšího postupu k dosažení funkčního stavu zařízení.</w:t>
      </w:r>
    </w:p>
    <w:p w14:paraId="6D4E546B" w14:textId="2376B8E3"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 xml:space="preserve">Předání </w:t>
      </w:r>
      <w:r w:rsidR="00320B62">
        <w:rPr>
          <w:rFonts w:asciiTheme="minorHAnsi" w:hAnsiTheme="minorHAnsi"/>
        </w:rPr>
        <w:t>provedeného servisu</w:t>
      </w:r>
      <w:r w:rsidR="00461733" w:rsidRPr="00502405">
        <w:rPr>
          <w:rFonts w:asciiTheme="minorHAnsi" w:hAnsiTheme="minorHAnsi"/>
        </w:rPr>
        <w:t xml:space="preserve"> </w:t>
      </w:r>
      <w:r w:rsidRPr="00502405">
        <w:rPr>
          <w:rFonts w:asciiTheme="minorHAnsi" w:hAnsiTheme="minorHAnsi"/>
        </w:rPr>
        <w:t xml:space="preserve">ze strany </w:t>
      </w:r>
      <w:r w:rsidR="00831AA0">
        <w:rPr>
          <w:rFonts w:asciiTheme="minorHAnsi" w:hAnsiTheme="minorHAnsi"/>
        </w:rPr>
        <w:t>Poskytovatel</w:t>
      </w:r>
      <w:r w:rsidRPr="00502405">
        <w:rPr>
          <w:rFonts w:asciiTheme="minorHAnsi" w:hAnsiTheme="minorHAnsi"/>
        </w:rPr>
        <w:t>e se pro potřeby této smlouvy realizuje:</w:t>
      </w:r>
    </w:p>
    <w:p w14:paraId="71098401"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po provedení odborné údržby nebo servisního zásahu podepsáním pracovních výkazů a dodacích listů pracovníky objednatele,</w:t>
      </w:r>
    </w:p>
    <w:p w14:paraId="151A1360" w14:textId="337E1E67" w:rsidR="009A48C5" w:rsidRPr="004E23C6" w:rsidRDefault="00D0290C" w:rsidP="00311849">
      <w:pPr>
        <w:pStyle w:val="Bezmezer"/>
        <w:numPr>
          <w:ilvl w:val="2"/>
          <w:numId w:val="2"/>
        </w:numPr>
        <w:rPr>
          <w:rFonts w:asciiTheme="minorHAnsi" w:hAnsiTheme="minorHAnsi"/>
          <w:b/>
          <w:u w:val="single"/>
        </w:rPr>
      </w:pPr>
      <w:r w:rsidRPr="00502405">
        <w:rPr>
          <w:rFonts w:asciiTheme="minorHAnsi" w:hAnsiTheme="minorHAnsi"/>
        </w:rPr>
        <w:t xml:space="preserve">v případě </w:t>
      </w:r>
      <w:r w:rsidR="00DD4F1E">
        <w:rPr>
          <w:rFonts w:asciiTheme="minorHAnsi" w:hAnsiTheme="minorHAnsi"/>
        </w:rPr>
        <w:t>BTK</w:t>
      </w:r>
      <w:r w:rsidRPr="00502405">
        <w:rPr>
          <w:rFonts w:asciiTheme="minorHAnsi" w:hAnsiTheme="minorHAnsi"/>
        </w:rPr>
        <w:t xml:space="preserve"> předáním protokolů o výsledcích </w:t>
      </w:r>
      <w:r w:rsidR="00DD4F1E">
        <w:rPr>
          <w:rFonts w:asciiTheme="minorHAnsi" w:hAnsiTheme="minorHAnsi"/>
        </w:rPr>
        <w:t>BTK</w:t>
      </w:r>
      <w:r w:rsidRPr="00502405">
        <w:rPr>
          <w:rFonts w:asciiTheme="minorHAnsi" w:hAnsiTheme="minorHAnsi"/>
        </w:rPr>
        <w:t xml:space="preserve"> </w:t>
      </w:r>
      <w:r w:rsidR="004931A5" w:rsidRPr="00502405">
        <w:rPr>
          <w:rFonts w:asciiTheme="minorHAnsi" w:hAnsiTheme="minorHAnsi"/>
        </w:rPr>
        <w:t xml:space="preserve">a </w:t>
      </w:r>
      <w:proofErr w:type="spellStart"/>
      <w:r w:rsidR="004931A5" w:rsidRPr="00502405">
        <w:rPr>
          <w:rFonts w:asciiTheme="minorHAnsi" w:hAnsiTheme="minorHAnsi"/>
        </w:rPr>
        <w:t>elektrorevize</w:t>
      </w:r>
      <w:proofErr w:type="spellEnd"/>
      <w:r w:rsidR="004931A5" w:rsidRPr="00502405">
        <w:rPr>
          <w:rFonts w:asciiTheme="minorHAnsi" w:hAnsiTheme="minorHAnsi"/>
        </w:rPr>
        <w:t xml:space="preserve"> </w:t>
      </w:r>
      <w:r w:rsidRPr="00502405">
        <w:rPr>
          <w:rFonts w:asciiTheme="minorHAnsi" w:hAnsiTheme="minorHAnsi"/>
        </w:rPr>
        <w:t>objednateli.</w:t>
      </w:r>
    </w:p>
    <w:p w14:paraId="31BFF644" w14:textId="21BF3EE8" w:rsidR="004E23C6" w:rsidRPr="00E45AF0" w:rsidRDefault="00E45AF0" w:rsidP="00E45AF0">
      <w:pPr>
        <w:pStyle w:val="Bezmezer"/>
        <w:numPr>
          <w:ilvl w:val="1"/>
          <w:numId w:val="2"/>
        </w:numPr>
        <w:ind w:left="567" w:hanging="567"/>
        <w:rPr>
          <w:rFonts w:asciiTheme="minorHAnsi" w:hAnsiTheme="minorHAnsi"/>
          <w:bCs/>
        </w:rPr>
      </w:pPr>
      <w:r w:rsidRPr="00E45AF0">
        <w:rPr>
          <w:rFonts w:asciiTheme="minorHAnsi" w:hAnsiTheme="minorHAnsi"/>
          <w:bCs/>
        </w:rPr>
        <w:t>Poskytovatel se zavazuje veškeré protokoly o prohlídkách a revizích předat na odbor</w:t>
      </w:r>
      <w:r w:rsidR="009D79C0">
        <w:rPr>
          <w:rFonts w:asciiTheme="minorHAnsi" w:hAnsiTheme="minorHAnsi"/>
          <w:bCs/>
        </w:rPr>
        <w:t xml:space="preserve"> zdravotnické techniky a metrologie</w:t>
      </w:r>
      <w:r w:rsidR="008D6622">
        <w:rPr>
          <w:rFonts w:asciiTheme="minorHAnsi" w:hAnsiTheme="minorHAnsi"/>
          <w:bCs/>
        </w:rPr>
        <w:t>.</w:t>
      </w:r>
      <w:bookmarkStart w:id="4" w:name="_GoBack"/>
      <w:bookmarkEnd w:id="4"/>
    </w:p>
    <w:p w14:paraId="24660AD7" w14:textId="77777777" w:rsidR="009A48C5" w:rsidRDefault="009A48C5" w:rsidP="009A48C5">
      <w:pPr>
        <w:pStyle w:val="Bezmezer"/>
        <w:ind w:left="1080"/>
        <w:rPr>
          <w:rFonts w:asciiTheme="minorHAnsi" w:hAnsiTheme="minorHAnsi"/>
          <w:b/>
          <w:u w:val="single"/>
        </w:rPr>
      </w:pPr>
    </w:p>
    <w:p w14:paraId="03505D41" w14:textId="77777777" w:rsidR="00DC1576" w:rsidRPr="00502405" w:rsidRDefault="00DC1576" w:rsidP="009A48C5">
      <w:pPr>
        <w:pStyle w:val="Bezmezer"/>
        <w:ind w:left="1080"/>
        <w:rPr>
          <w:rFonts w:asciiTheme="minorHAnsi" w:hAnsiTheme="minorHAnsi"/>
          <w:b/>
          <w:u w:val="single"/>
        </w:rPr>
      </w:pPr>
    </w:p>
    <w:p w14:paraId="79BAA016" w14:textId="77777777" w:rsidR="006A0A2C" w:rsidRPr="00502405" w:rsidRDefault="00D26DB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Odstoupení od smlouvy</w:t>
      </w:r>
    </w:p>
    <w:p w14:paraId="079C5EDC"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Kterákoliv smluvní strana může od této smlouvy odstoupit, pokud zjistí podstatné porušení této smlouvy druhou smluvní stranou.</w:t>
      </w:r>
    </w:p>
    <w:p w14:paraId="14EFE2EF" w14:textId="086111D0"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lastRenderedPageBreak/>
        <w:t>Poskytovatel</w:t>
      </w:r>
      <w:r w:rsidR="00D47381" w:rsidRPr="00502405">
        <w:rPr>
          <w:rFonts w:asciiTheme="minorHAnsi" w:hAnsiTheme="minorHAnsi"/>
        </w:rPr>
        <w:t xml:space="preserve"> je oprávněn odstoupit od smlouvy, je-li objednatel v prodlení s úhradou smluvní ceny déle než </w:t>
      </w:r>
      <w:r w:rsidR="00150A96" w:rsidRPr="00982505">
        <w:rPr>
          <w:rFonts w:asciiTheme="minorHAnsi" w:hAnsiTheme="minorHAnsi"/>
        </w:rPr>
        <w:t>9</w:t>
      </w:r>
      <w:r w:rsidR="00D47381" w:rsidRPr="00982505">
        <w:rPr>
          <w:rFonts w:asciiTheme="minorHAnsi" w:hAnsiTheme="minorHAnsi"/>
        </w:rPr>
        <w:t>0 dní.</w:t>
      </w:r>
    </w:p>
    <w:p w14:paraId="51E1A977" w14:textId="6C2BD2A9"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po opakovaném porušení povinnosti součinnosti ze strany objednatele při výkonu průběžného servisního zabezpečení, pokud tato skutečnost povede opakovaně ke vzniku prodlení na straně </w:t>
      </w:r>
      <w:r>
        <w:rPr>
          <w:rFonts w:asciiTheme="minorHAnsi" w:hAnsiTheme="minorHAnsi"/>
        </w:rPr>
        <w:t>Poskytovatel</w:t>
      </w:r>
      <w:r w:rsidR="00D47381" w:rsidRPr="00502405">
        <w:rPr>
          <w:rFonts w:asciiTheme="minorHAnsi" w:hAnsiTheme="minorHAnsi"/>
        </w:rPr>
        <w:t>e.</w:t>
      </w:r>
    </w:p>
    <w:p w14:paraId="592F0E60" w14:textId="683D9833"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však musí prodlení nebo porušení povinností objednatelem před odstoupením od smlouvy prokázat a stanovit přiměřenou lhůtu k nápravě stavu.</w:t>
      </w:r>
    </w:p>
    <w:p w14:paraId="7D475209" w14:textId="39EB56BF"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Objednatel je oprávněn odstoupit od smlouvy po opakovaném nedodržení periodického termínu </w:t>
      </w:r>
      <w:r w:rsidR="00DD4F1E">
        <w:rPr>
          <w:rFonts w:asciiTheme="minorHAnsi" w:hAnsiTheme="minorHAnsi"/>
        </w:rPr>
        <w:t>BTK</w:t>
      </w:r>
      <w:r w:rsidRPr="00502405">
        <w:rPr>
          <w:rFonts w:asciiTheme="minorHAnsi" w:hAnsiTheme="minorHAnsi"/>
        </w:rPr>
        <w:t xml:space="preserve"> nebo součtu reakční doby a doby odstranění závady ze strany </w:t>
      </w:r>
      <w:r w:rsidR="00831AA0">
        <w:rPr>
          <w:rFonts w:asciiTheme="minorHAnsi" w:hAnsiTheme="minorHAnsi"/>
        </w:rPr>
        <w:t>Poskytovatel</w:t>
      </w:r>
      <w:r w:rsidRPr="00502405">
        <w:rPr>
          <w:rFonts w:asciiTheme="minorHAnsi" w:hAnsiTheme="minorHAnsi"/>
        </w:rPr>
        <w:t>e.</w:t>
      </w:r>
    </w:p>
    <w:p w14:paraId="34232951" w14:textId="77777777"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Účinky odstoupení od smlouvy nastávají dnem doručení druhé straně.</w:t>
      </w:r>
    </w:p>
    <w:p w14:paraId="43F4E09E" w14:textId="5E0DD1FA"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musí mít písemnou formu, musí v něm být přesně popsán důvod odstoupení, podpis odstupující smluvní strany, jinak je odstoupení od této smlouvy neplatné. Tato smlouva zaniká ke dni doručení oznámení odstupující smluvní strany o odstoupení druhé smluvní straně.</w:t>
      </w:r>
    </w:p>
    <w:p w14:paraId="2459DF39"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se nedotýká práva na náhradu škody vzniklého z porušení smluvní povinnosti, práva na zaplacení smluvní pokuty a úroku z prodlení, ani ujednání o způsobu řešení sporů a volbě práva.</w:t>
      </w:r>
    </w:p>
    <w:p w14:paraId="26D54EAC" w14:textId="77777777" w:rsidR="00B6536B" w:rsidRPr="00502405" w:rsidRDefault="00B6536B" w:rsidP="00D26DB1">
      <w:pPr>
        <w:pStyle w:val="Bezmezer"/>
        <w:jc w:val="both"/>
        <w:rPr>
          <w:rFonts w:asciiTheme="minorHAnsi" w:hAnsiTheme="minorHAnsi"/>
        </w:rPr>
      </w:pPr>
    </w:p>
    <w:p w14:paraId="6037E277" w14:textId="4AA804E0" w:rsidR="00D26DB1"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Odpovědnost za škodu</w:t>
      </w:r>
      <w:r w:rsidR="0023764A">
        <w:rPr>
          <w:rFonts w:asciiTheme="minorHAnsi" w:hAnsiTheme="minorHAnsi"/>
          <w:b/>
          <w:sz w:val="24"/>
          <w:szCs w:val="24"/>
        </w:rPr>
        <w:t xml:space="preserve"> a záruka za jakost</w:t>
      </w:r>
    </w:p>
    <w:p w14:paraId="5AF7E218" w14:textId="02BA453F" w:rsidR="00A172BF"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je povinen nahradit </w:t>
      </w:r>
      <w:r w:rsidR="00D47381" w:rsidRPr="00502405">
        <w:rPr>
          <w:rFonts w:asciiTheme="minorHAnsi" w:hAnsiTheme="minorHAnsi"/>
        </w:rPr>
        <w:t>objednateli</w:t>
      </w:r>
      <w:r w:rsidR="00A172BF" w:rsidRPr="00502405">
        <w:rPr>
          <w:rFonts w:asciiTheme="minorHAnsi" w:hAnsiTheme="minorHAnsi"/>
        </w:rPr>
        <w:t xml:space="preserve"> v plné výši újmu, která </w:t>
      </w:r>
      <w:r w:rsidR="00D47381" w:rsidRPr="00502405">
        <w:rPr>
          <w:rFonts w:asciiTheme="minorHAnsi" w:hAnsiTheme="minorHAnsi"/>
        </w:rPr>
        <w:t>objednateli</w:t>
      </w:r>
      <w:r w:rsidR="00A172BF" w:rsidRPr="00502405">
        <w:rPr>
          <w:rFonts w:asciiTheme="minorHAnsi" w:hAnsiTheme="minorHAnsi"/>
        </w:rPr>
        <w:t xml:space="preserve"> vznikla vadným plněním nebo jako důsledek porušení povinností a závazků </w:t>
      </w:r>
      <w:r>
        <w:rPr>
          <w:rFonts w:asciiTheme="minorHAnsi" w:hAnsiTheme="minorHAnsi"/>
        </w:rPr>
        <w:t>Poskytovatel</w:t>
      </w:r>
      <w:r w:rsidR="00D47381" w:rsidRPr="00502405">
        <w:rPr>
          <w:rFonts w:asciiTheme="minorHAnsi" w:hAnsiTheme="minorHAnsi"/>
        </w:rPr>
        <w:t>e</w:t>
      </w:r>
      <w:r w:rsidR="00A172BF" w:rsidRPr="00502405">
        <w:rPr>
          <w:rFonts w:asciiTheme="minorHAnsi" w:hAnsiTheme="minorHAnsi"/>
        </w:rPr>
        <w:t xml:space="preserve"> dle této smlouvy.</w:t>
      </w:r>
    </w:p>
    <w:p w14:paraId="72A99E03" w14:textId="3EFF3DC1" w:rsidR="00A172BF"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uhradí </w:t>
      </w:r>
      <w:r w:rsidR="00D47381" w:rsidRPr="00502405">
        <w:rPr>
          <w:rFonts w:asciiTheme="minorHAnsi" w:hAnsiTheme="minorHAnsi"/>
        </w:rPr>
        <w:t>objednateli</w:t>
      </w:r>
      <w:r w:rsidR="00A172BF" w:rsidRPr="00502405">
        <w:rPr>
          <w:rFonts w:asciiTheme="minorHAnsi" w:hAnsiTheme="minorHAnsi"/>
        </w:rPr>
        <w:t xml:space="preserve"> náklady vzniklé při uplatňování práv z odpovědnosti za vady.</w:t>
      </w:r>
    </w:p>
    <w:p w14:paraId="1EC9855A" w14:textId="5ECE1B65" w:rsidR="00F14B10" w:rsidRPr="008376EB" w:rsidRDefault="007561D9" w:rsidP="00982505">
      <w:pPr>
        <w:pStyle w:val="Bezmezer"/>
        <w:numPr>
          <w:ilvl w:val="1"/>
          <w:numId w:val="2"/>
        </w:numPr>
        <w:ind w:left="567" w:hanging="567"/>
        <w:jc w:val="both"/>
        <w:rPr>
          <w:rFonts w:asciiTheme="minorHAnsi" w:hAnsiTheme="minorHAnsi" w:cstheme="minorHAnsi"/>
          <w:bCs/>
        </w:rPr>
      </w:pPr>
      <w:r>
        <w:rPr>
          <w:rFonts w:asciiTheme="minorHAnsi" w:hAnsiTheme="minorHAnsi" w:cstheme="minorHAnsi"/>
        </w:rPr>
        <w:t>Poskytovatel</w:t>
      </w:r>
      <w:r w:rsidR="00F14B10" w:rsidRPr="001567D6">
        <w:rPr>
          <w:rFonts w:asciiTheme="minorHAnsi" w:hAnsiTheme="minorHAnsi" w:cstheme="minorHAnsi"/>
        </w:rPr>
        <w:t xml:space="preserve"> </w:t>
      </w:r>
      <w:r w:rsidR="00F14B10" w:rsidRPr="00982505">
        <w:rPr>
          <w:rFonts w:asciiTheme="minorHAnsi" w:hAnsiTheme="minorHAnsi"/>
        </w:rPr>
        <w:t>se</w:t>
      </w:r>
      <w:r w:rsidR="00F14B10">
        <w:rPr>
          <w:rFonts w:asciiTheme="minorHAnsi" w:hAnsiTheme="minorHAnsi" w:cstheme="minorHAnsi"/>
        </w:rPr>
        <w:t xml:space="preserve"> zavazuje, že bude mít po celou dobu plnění této smlo</w:t>
      </w:r>
      <w:r w:rsidR="009B34C8">
        <w:rPr>
          <w:rFonts w:asciiTheme="minorHAnsi" w:hAnsiTheme="minorHAnsi" w:cstheme="minorHAnsi"/>
        </w:rPr>
        <w:t>u</w:t>
      </w:r>
      <w:r w:rsidR="00F14B10">
        <w:rPr>
          <w:rFonts w:asciiTheme="minorHAnsi" w:hAnsiTheme="minorHAnsi" w:cstheme="minorHAnsi"/>
        </w:rPr>
        <w:t>vy uzavřenu pojistnou smlouvu</w:t>
      </w:r>
      <w:r w:rsidR="009C78AD">
        <w:rPr>
          <w:rFonts w:asciiTheme="minorHAnsi" w:hAnsiTheme="minorHAnsi" w:cstheme="minorHAnsi"/>
        </w:rPr>
        <w:t xml:space="preserve"> </w:t>
      </w:r>
      <w:r w:rsidR="00F14B10" w:rsidRPr="001567D6">
        <w:rPr>
          <w:rFonts w:asciiTheme="minorHAnsi" w:hAnsiTheme="minorHAnsi" w:cstheme="minorHAnsi"/>
        </w:rPr>
        <w:t xml:space="preserve">jejímž předmětem je pojištění </w:t>
      </w:r>
      <w:r w:rsidR="00F14B10" w:rsidRPr="001567D6">
        <w:rPr>
          <w:rFonts w:asciiTheme="minorHAnsi" w:hAnsiTheme="minorHAnsi" w:cstheme="minorHAnsi"/>
          <w:b/>
        </w:rPr>
        <w:t>odpovědnosti za škodu vzniklou v souvislosti s poskytováním plnění podle této smlouvy</w:t>
      </w:r>
      <w:r w:rsidR="00F14B10" w:rsidRPr="001567D6">
        <w:rPr>
          <w:rFonts w:asciiTheme="minorHAnsi" w:hAnsiTheme="minorHAnsi" w:cstheme="minorHAnsi"/>
        </w:rPr>
        <w:t xml:space="preserve">, a to s limitem pojistného plnění nejméně v částce </w:t>
      </w:r>
      <w:r w:rsidR="0023764A">
        <w:rPr>
          <w:rFonts w:asciiTheme="minorHAnsi" w:hAnsiTheme="minorHAnsi" w:cstheme="minorHAnsi"/>
        </w:rPr>
        <w:t xml:space="preserve">min. </w:t>
      </w:r>
      <w:r w:rsidR="0023764A">
        <w:rPr>
          <w:rFonts w:asciiTheme="minorHAnsi" w:hAnsiTheme="minorHAnsi" w:cstheme="minorHAnsi"/>
          <w:b/>
        </w:rPr>
        <w:t>3</w:t>
      </w:r>
      <w:r w:rsidR="00F14B10" w:rsidRPr="001567D6">
        <w:rPr>
          <w:rFonts w:asciiTheme="minorHAnsi" w:hAnsiTheme="minorHAnsi" w:cstheme="minorHAnsi"/>
          <w:b/>
        </w:rPr>
        <w:t>0 000 000 Kč</w:t>
      </w:r>
      <w:r w:rsidR="00F14B10" w:rsidRPr="001567D6">
        <w:rPr>
          <w:rFonts w:asciiTheme="minorHAnsi" w:hAnsiTheme="minorHAnsi" w:cstheme="minorHAnsi"/>
        </w:rPr>
        <w:t xml:space="preserve"> z jedné pojistné události, přičemž </w:t>
      </w:r>
      <w:r>
        <w:rPr>
          <w:rFonts w:asciiTheme="minorHAnsi" w:hAnsiTheme="minorHAnsi" w:cstheme="minorHAnsi"/>
        </w:rPr>
        <w:t>poskytovatel</w:t>
      </w:r>
      <w:r w:rsidR="00F14B10" w:rsidRPr="001567D6">
        <w:rPr>
          <w:rFonts w:asciiTheme="minorHAnsi" w:hAnsiTheme="minorHAnsi" w:cstheme="minorHAnsi"/>
        </w:rPr>
        <w:t xml:space="preserve"> se zavazuje kdykoliv na požádání </w:t>
      </w:r>
      <w:r w:rsidR="00CB0CA6">
        <w:rPr>
          <w:rFonts w:asciiTheme="minorHAnsi" w:hAnsiTheme="minorHAnsi" w:cstheme="minorHAnsi"/>
        </w:rPr>
        <w:t>objednatele</w:t>
      </w:r>
      <w:r w:rsidR="00F14B10" w:rsidRPr="001567D6">
        <w:rPr>
          <w:rFonts w:asciiTheme="minorHAnsi" w:hAnsiTheme="minorHAnsi" w:cstheme="minorHAnsi"/>
        </w:rPr>
        <w:t xml:space="preserve"> bezodkladně, nejpozději však do pěti pracovních dnů od doručení písemné výzvy </w:t>
      </w:r>
      <w:r w:rsidR="00CB0CA6">
        <w:rPr>
          <w:rFonts w:asciiTheme="minorHAnsi" w:hAnsiTheme="minorHAnsi" w:cstheme="minorHAnsi"/>
        </w:rPr>
        <w:t>objednatele</w:t>
      </w:r>
      <w:r w:rsidR="00F14B10" w:rsidRPr="001567D6">
        <w:rPr>
          <w:rFonts w:asciiTheme="minorHAnsi" w:hAnsiTheme="minorHAnsi" w:cstheme="minorHAnsi"/>
        </w:rPr>
        <w:t xml:space="preserve"> předložit </w:t>
      </w:r>
      <w:r w:rsidR="00CB0CA6">
        <w:rPr>
          <w:rFonts w:asciiTheme="minorHAnsi" w:hAnsiTheme="minorHAnsi" w:cstheme="minorHAnsi"/>
        </w:rPr>
        <w:t>objednateli</w:t>
      </w:r>
      <w:r w:rsidR="00F14B10" w:rsidRPr="001567D6">
        <w:rPr>
          <w:rFonts w:asciiTheme="minorHAnsi" w:hAnsiTheme="minorHAnsi" w:cstheme="minorHAnsi"/>
        </w:rPr>
        <w:t xml:space="preserve"> certifikát pojišťovny prokazující existenci příslušné smlouvy. Tuto povinnost plní </w:t>
      </w:r>
      <w:r w:rsidR="00CB0CA6">
        <w:rPr>
          <w:rFonts w:asciiTheme="minorHAnsi" w:hAnsiTheme="minorHAnsi" w:cstheme="minorHAnsi"/>
        </w:rPr>
        <w:t>poskytovatel</w:t>
      </w:r>
      <w:r w:rsidR="00F14B10" w:rsidRPr="001567D6">
        <w:rPr>
          <w:rFonts w:asciiTheme="minorHAnsi" w:hAnsiTheme="minorHAnsi" w:cstheme="minorHAnsi"/>
        </w:rPr>
        <w:t xml:space="preserve"> jak uzavřením speciální pojistné smlouvy pro předmětné plnění, tak platnou obecnou smlouvou o odpovědnosti za škody, která se bude vztahovat i na toto předmětné plnění a splňuje výše uvedené limity. O změnách týkajících se pojištění odpovědnosti za škodu má </w:t>
      </w:r>
      <w:r w:rsidR="00CB0CA6">
        <w:rPr>
          <w:rFonts w:asciiTheme="minorHAnsi" w:hAnsiTheme="minorHAnsi" w:cstheme="minorHAnsi"/>
        </w:rPr>
        <w:t xml:space="preserve">poskytovatel </w:t>
      </w:r>
      <w:r w:rsidR="00F14B10" w:rsidRPr="001567D6">
        <w:rPr>
          <w:rFonts w:asciiTheme="minorHAnsi" w:hAnsiTheme="minorHAnsi" w:cstheme="minorHAnsi"/>
        </w:rPr>
        <w:t xml:space="preserve">povinnost </w:t>
      </w:r>
      <w:r w:rsidR="00CB0CA6">
        <w:rPr>
          <w:rFonts w:asciiTheme="minorHAnsi" w:hAnsiTheme="minorHAnsi" w:cstheme="minorHAnsi"/>
        </w:rPr>
        <w:t>objednatele</w:t>
      </w:r>
      <w:r w:rsidR="00F14B10" w:rsidRPr="001567D6">
        <w:rPr>
          <w:rFonts w:asciiTheme="minorHAnsi" w:hAnsiTheme="minorHAnsi" w:cstheme="minorHAnsi"/>
        </w:rPr>
        <w:t xml:space="preserve"> informovat, a to nejpozději do 7 dnů od uskutečněné změny. </w:t>
      </w:r>
      <w:r w:rsidR="00CB0CA6">
        <w:rPr>
          <w:rFonts w:asciiTheme="minorHAnsi" w:hAnsiTheme="minorHAnsi" w:cstheme="minorHAnsi"/>
        </w:rPr>
        <w:t>Poskytovatel</w:t>
      </w:r>
      <w:r w:rsidR="00F14B10" w:rsidRPr="001567D6">
        <w:rPr>
          <w:rFonts w:asciiTheme="minorHAnsi" w:hAnsiTheme="minorHAnsi" w:cstheme="minorHAnsi"/>
        </w:rPr>
        <w:t xml:space="preserve"> se zavazuje, že pojistná smlouva zůstane v účinnosti v tomto rozsahu po celou dobu účinnosti této smlouvy.  V případě, že </w:t>
      </w:r>
      <w:r w:rsidR="00CB0CA6">
        <w:rPr>
          <w:rFonts w:asciiTheme="minorHAnsi" w:hAnsiTheme="minorHAnsi" w:cstheme="minorHAnsi"/>
        </w:rPr>
        <w:t>poskytovatel</w:t>
      </w:r>
      <w:r w:rsidR="00F14B10" w:rsidRPr="001567D6">
        <w:rPr>
          <w:rFonts w:asciiTheme="minorHAnsi" w:hAnsiTheme="minorHAnsi" w:cstheme="minorHAnsi"/>
        </w:rPr>
        <w:t xml:space="preserve"> poruší závazky uvedené ve větě první, třetí nebo čtvrté tohoto odstavce, je </w:t>
      </w:r>
      <w:r w:rsidR="00CB0CA6">
        <w:rPr>
          <w:rFonts w:asciiTheme="minorHAnsi" w:hAnsiTheme="minorHAnsi" w:cstheme="minorHAnsi"/>
        </w:rPr>
        <w:t>objednatel</w:t>
      </w:r>
      <w:r w:rsidR="00F14B10" w:rsidRPr="001567D6">
        <w:rPr>
          <w:rFonts w:asciiTheme="minorHAnsi" w:hAnsiTheme="minorHAnsi" w:cstheme="minorHAnsi"/>
        </w:rPr>
        <w:t xml:space="preserve"> oprávněn uplatnit vůči </w:t>
      </w:r>
      <w:r w:rsidR="00F05D37">
        <w:rPr>
          <w:rFonts w:asciiTheme="minorHAnsi" w:hAnsiTheme="minorHAnsi" w:cstheme="minorHAnsi"/>
        </w:rPr>
        <w:t>poskytovateli</w:t>
      </w:r>
      <w:r w:rsidR="00F14B10" w:rsidRPr="001567D6">
        <w:rPr>
          <w:rFonts w:asciiTheme="minorHAnsi" w:hAnsiTheme="minorHAnsi" w:cstheme="minorHAnsi"/>
        </w:rPr>
        <w:t xml:space="preserve"> smluvní pokutu ve výši </w:t>
      </w:r>
      <w:r w:rsidR="00071746" w:rsidRPr="00982505">
        <w:rPr>
          <w:rFonts w:asciiTheme="minorHAnsi" w:hAnsiTheme="minorHAnsi" w:cstheme="minorHAnsi"/>
          <w:b/>
        </w:rPr>
        <w:t>10 000,- Kč</w:t>
      </w:r>
      <w:r w:rsidR="00F14B10" w:rsidRPr="001567D6">
        <w:rPr>
          <w:rFonts w:asciiTheme="minorHAnsi" w:hAnsiTheme="minorHAnsi" w:cstheme="minorHAnsi"/>
        </w:rPr>
        <w:t xml:space="preserve"> této smlouvy za každé jednotlivé porušení kterékoliv z uvedených povinností v tomto článku. Nárok na náhradu škody není uhrazením této smluvní pokuty dotčen.</w:t>
      </w:r>
    </w:p>
    <w:p w14:paraId="62791325" w14:textId="022AE2F8" w:rsidR="0023764A" w:rsidRPr="0023764A" w:rsidRDefault="0023764A" w:rsidP="008376EB">
      <w:pPr>
        <w:pStyle w:val="Bezmezer"/>
        <w:numPr>
          <w:ilvl w:val="1"/>
          <w:numId w:val="2"/>
        </w:numPr>
        <w:ind w:left="567" w:hanging="567"/>
        <w:jc w:val="both"/>
        <w:rPr>
          <w:rFonts w:asciiTheme="minorHAnsi" w:hAnsiTheme="minorHAnsi" w:cstheme="minorHAnsi"/>
          <w:bCs/>
        </w:rPr>
      </w:pPr>
      <w:r w:rsidRPr="008376EB">
        <w:rPr>
          <w:rFonts w:asciiTheme="minorHAnsi" w:hAnsiTheme="minorHAnsi" w:cstheme="minorHAnsi"/>
        </w:rPr>
        <w:t>Poskytovatelem</w:t>
      </w:r>
      <w:r w:rsidRPr="0023764A">
        <w:rPr>
          <w:rFonts w:asciiTheme="minorHAnsi" w:hAnsiTheme="minorHAnsi" w:cstheme="minorHAnsi"/>
          <w:bCs/>
        </w:rPr>
        <w:t xml:space="preserve"> daná záruční doba je </w:t>
      </w:r>
      <w:r w:rsidRPr="008376EB">
        <w:rPr>
          <w:rFonts w:asciiTheme="minorHAnsi" w:hAnsiTheme="minorHAnsi" w:cstheme="minorHAnsi"/>
          <w:b/>
          <w:bCs/>
        </w:rPr>
        <w:t>minimálně 6 měsíců</w:t>
      </w:r>
      <w:r>
        <w:rPr>
          <w:rFonts w:asciiTheme="minorHAnsi" w:hAnsiTheme="minorHAnsi" w:cstheme="minorHAnsi"/>
          <w:bCs/>
        </w:rPr>
        <w:t xml:space="preserve"> na vyměněné náhradní díly</w:t>
      </w:r>
      <w:r w:rsidRPr="0023764A">
        <w:rPr>
          <w:rFonts w:asciiTheme="minorHAnsi" w:hAnsiTheme="minorHAnsi" w:cstheme="minorHAnsi"/>
          <w:bCs/>
        </w:rPr>
        <w:t>. Pro otázky záruky za poskytnutou službu touto smlouvou neupravené platí přiměřeně ustanovení § 2161 až 2164 OZ.</w:t>
      </w:r>
    </w:p>
    <w:p w14:paraId="701FDD7C" w14:textId="77777777" w:rsidR="00D47381" w:rsidRPr="00502405" w:rsidRDefault="00D47381" w:rsidP="00A172BF">
      <w:pPr>
        <w:pStyle w:val="Bezmezer"/>
        <w:jc w:val="both"/>
        <w:rPr>
          <w:rFonts w:asciiTheme="minorHAnsi" w:hAnsiTheme="minorHAnsi"/>
        </w:rPr>
      </w:pPr>
    </w:p>
    <w:p w14:paraId="1180DCC1"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Smluvní pokuty</w:t>
      </w:r>
    </w:p>
    <w:p w14:paraId="17A19196" w14:textId="6BECC5B9" w:rsidR="00D47381" w:rsidRPr="00502405" w:rsidRDefault="00D47381" w:rsidP="00F64E50">
      <w:pPr>
        <w:pStyle w:val="Bezmezer"/>
        <w:numPr>
          <w:ilvl w:val="1"/>
          <w:numId w:val="2"/>
        </w:numPr>
        <w:ind w:left="567" w:hanging="567"/>
        <w:jc w:val="both"/>
        <w:rPr>
          <w:rFonts w:asciiTheme="minorHAnsi" w:hAnsiTheme="minorHAnsi"/>
        </w:rPr>
      </w:pPr>
      <w:r w:rsidRPr="00502405">
        <w:rPr>
          <w:rFonts w:asciiTheme="minorHAnsi" w:hAnsiTheme="minorHAnsi"/>
        </w:rPr>
        <w:t xml:space="preserve">Pro případ prodlení </w:t>
      </w:r>
      <w:r w:rsidR="00831AA0">
        <w:rPr>
          <w:rFonts w:asciiTheme="minorHAnsi" w:hAnsiTheme="minorHAnsi"/>
        </w:rPr>
        <w:t>Poskytovatel</w:t>
      </w:r>
      <w:r w:rsidRPr="00502405">
        <w:rPr>
          <w:rFonts w:asciiTheme="minorHAnsi" w:hAnsiTheme="minorHAnsi"/>
        </w:rPr>
        <w:t xml:space="preserve">e </w:t>
      </w:r>
      <w:proofErr w:type="gramStart"/>
      <w:r w:rsidRPr="00502405">
        <w:rPr>
          <w:rFonts w:asciiTheme="minorHAnsi" w:hAnsiTheme="minorHAnsi"/>
        </w:rPr>
        <w:t>s</w:t>
      </w:r>
      <w:proofErr w:type="gramEnd"/>
      <w:r w:rsidRPr="00502405">
        <w:rPr>
          <w:rFonts w:asciiTheme="minorHAnsi" w:hAnsiTheme="minorHAnsi"/>
        </w:rPr>
        <w:t> odstranění závady v termínu definova</w:t>
      </w:r>
      <w:r w:rsidR="00510067" w:rsidRPr="00502405">
        <w:rPr>
          <w:rFonts w:asciiTheme="minorHAnsi" w:hAnsiTheme="minorHAnsi"/>
        </w:rPr>
        <w:t xml:space="preserve">ném </w:t>
      </w:r>
      <w:r w:rsidR="00E86E7E">
        <w:rPr>
          <w:rFonts w:asciiTheme="minorHAnsi" w:hAnsiTheme="minorHAnsi"/>
        </w:rPr>
        <w:t>v</w:t>
      </w:r>
      <w:r w:rsidR="00A45522" w:rsidRPr="00502405">
        <w:rPr>
          <w:rFonts w:asciiTheme="minorHAnsi" w:hAnsiTheme="minorHAnsi"/>
        </w:rPr>
        <w:t xml:space="preserve"> bodu </w:t>
      </w:r>
      <w:r w:rsidR="006A23C0">
        <w:rPr>
          <w:rFonts w:asciiTheme="minorHAnsi" w:hAnsiTheme="minorHAnsi"/>
        </w:rPr>
        <w:t>1</w:t>
      </w:r>
      <w:r w:rsidR="00A45522" w:rsidRPr="00502405">
        <w:rPr>
          <w:rFonts w:asciiTheme="minorHAnsi" w:hAnsiTheme="minorHAnsi"/>
        </w:rPr>
        <w:t>.</w:t>
      </w:r>
      <w:r w:rsidR="0065053A">
        <w:rPr>
          <w:rFonts w:asciiTheme="minorHAnsi" w:hAnsiTheme="minorHAnsi"/>
        </w:rPr>
        <w:t>2</w:t>
      </w:r>
      <w:r w:rsidR="00A45522" w:rsidRPr="00502405">
        <w:rPr>
          <w:rFonts w:asciiTheme="minorHAnsi" w:hAnsiTheme="minorHAnsi"/>
        </w:rPr>
        <w:t>.</w:t>
      </w:r>
      <w:r w:rsidR="006A23C0">
        <w:rPr>
          <w:rFonts w:asciiTheme="minorHAnsi" w:hAnsiTheme="minorHAnsi"/>
        </w:rPr>
        <w:t>1</w:t>
      </w:r>
      <w:r w:rsidR="00607512">
        <w:rPr>
          <w:rFonts w:asciiTheme="minorHAnsi" w:hAnsiTheme="minorHAnsi"/>
        </w:rPr>
        <w:t>9</w:t>
      </w:r>
      <w:r w:rsidR="00510067" w:rsidRPr="00502405">
        <w:rPr>
          <w:rFonts w:asciiTheme="minorHAnsi" w:hAnsiTheme="minorHAnsi"/>
        </w:rPr>
        <w:t>. této smlouvy je o</w:t>
      </w:r>
      <w:r w:rsidRPr="00502405">
        <w:rPr>
          <w:rFonts w:asciiTheme="minorHAnsi" w:hAnsiTheme="minorHAnsi"/>
        </w:rPr>
        <w:t>bjednatel oprávněn</w:t>
      </w:r>
      <w:r w:rsidR="00E86E7E">
        <w:rPr>
          <w:rFonts w:asciiTheme="minorHAnsi" w:hAnsiTheme="minorHAnsi"/>
        </w:rPr>
        <w:t xml:space="preserve"> požadovat po poskytovateli smluvní pokutu ve výši </w:t>
      </w:r>
      <w:r w:rsidR="00F64E50" w:rsidRPr="00F64E50">
        <w:rPr>
          <w:rFonts w:asciiTheme="minorHAnsi" w:hAnsiTheme="minorHAnsi"/>
        </w:rPr>
        <w:t>10 %</w:t>
      </w:r>
      <w:r w:rsidR="00E86E7E">
        <w:rPr>
          <w:rFonts w:asciiTheme="minorHAnsi" w:hAnsiTheme="minorHAnsi"/>
        </w:rPr>
        <w:t xml:space="preserve"> ze sjednané měsíční paušální platby, a to </w:t>
      </w:r>
      <w:r w:rsidR="00F64E50" w:rsidRPr="00F64E50">
        <w:rPr>
          <w:rFonts w:asciiTheme="minorHAnsi" w:hAnsiTheme="minorHAnsi"/>
        </w:rPr>
        <w:t>za každý</w:t>
      </w:r>
      <w:r w:rsidR="00E86E7E">
        <w:rPr>
          <w:rFonts w:asciiTheme="minorHAnsi" w:hAnsiTheme="minorHAnsi"/>
        </w:rPr>
        <w:t xml:space="preserve"> byť jen započatý </w:t>
      </w:r>
      <w:r w:rsidR="00F64E50" w:rsidRPr="00F64E50">
        <w:rPr>
          <w:rFonts w:asciiTheme="minorHAnsi" w:hAnsiTheme="minorHAnsi"/>
        </w:rPr>
        <w:t>pracovní den prodlevy.</w:t>
      </w:r>
      <w:r w:rsidRPr="00502405">
        <w:rPr>
          <w:rFonts w:asciiTheme="minorHAnsi" w:hAnsiTheme="minorHAnsi"/>
        </w:rPr>
        <w:t xml:space="preserve"> </w:t>
      </w:r>
    </w:p>
    <w:p w14:paraId="2C5AE72F" w14:textId="1E481BE0" w:rsidR="00D47381"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Pro případ prodlení o</w:t>
      </w:r>
      <w:r w:rsidR="00D47381" w:rsidRPr="00502405">
        <w:rPr>
          <w:rFonts w:asciiTheme="minorHAnsi" w:hAnsiTheme="minorHAnsi"/>
        </w:rPr>
        <w:t>bjednatele s úhradou smluvní ceny sjednávají smluvní strany úrok z prodlení ve výši</w:t>
      </w:r>
      <w:r w:rsidR="00745A7B">
        <w:rPr>
          <w:rFonts w:asciiTheme="minorHAnsi" w:hAnsiTheme="minorHAnsi"/>
        </w:rPr>
        <w:t xml:space="preserve"> </w:t>
      </w:r>
      <w:r w:rsidR="00D47381" w:rsidRPr="00982505">
        <w:rPr>
          <w:rFonts w:asciiTheme="minorHAnsi" w:hAnsiTheme="minorHAnsi"/>
        </w:rPr>
        <w:t>0,0</w:t>
      </w:r>
      <w:r w:rsidR="00AB2A4C" w:rsidRPr="00982505">
        <w:rPr>
          <w:rFonts w:asciiTheme="minorHAnsi" w:hAnsiTheme="minorHAnsi"/>
        </w:rPr>
        <w:t>5</w:t>
      </w:r>
      <w:r w:rsidR="004E23C6" w:rsidRPr="00982505">
        <w:rPr>
          <w:rFonts w:asciiTheme="minorHAnsi" w:hAnsiTheme="minorHAnsi"/>
        </w:rPr>
        <w:t> </w:t>
      </w:r>
      <w:r w:rsidR="00D47381" w:rsidRPr="00982505">
        <w:rPr>
          <w:rFonts w:asciiTheme="minorHAnsi" w:hAnsiTheme="minorHAnsi"/>
        </w:rPr>
        <w:t>%</w:t>
      </w:r>
      <w:r w:rsidR="00D47381" w:rsidRPr="00745A7B">
        <w:rPr>
          <w:rFonts w:asciiTheme="minorHAnsi" w:hAnsiTheme="minorHAnsi"/>
          <w:b/>
        </w:rPr>
        <w:t xml:space="preserve"> </w:t>
      </w:r>
      <w:r w:rsidR="00D47381" w:rsidRPr="00502405">
        <w:rPr>
          <w:rFonts w:asciiTheme="minorHAnsi" w:hAnsiTheme="minorHAnsi"/>
        </w:rPr>
        <w:t>z neuhrazené části smluvní ceny za každý den trvání prodlení.</w:t>
      </w:r>
    </w:p>
    <w:p w14:paraId="3663B8B0" w14:textId="62B42E94"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Při nedodržení periodického termínu </w:t>
      </w:r>
      <w:r w:rsidR="00DD4F1E">
        <w:rPr>
          <w:rFonts w:asciiTheme="minorHAnsi" w:hAnsiTheme="minorHAnsi"/>
        </w:rPr>
        <w:t>BTK</w:t>
      </w:r>
      <w:r w:rsidRPr="00502405">
        <w:rPr>
          <w:rFonts w:asciiTheme="minorHAnsi" w:hAnsiTheme="minorHAnsi"/>
        </w:rPr>
        <w:t xml:space="preserve"> nebo součtu reakční doby a do</w:t>
      </w:r>
      <w:r w:rsidR="00510067" w:rsidRPr="00502405">
        <w:rPr>
          <w:rFonts w:asciiTheme="minorHAnsi" w:hAnsiTheme="minorHAnsi"/>
        </w:rPr>
        <w:t xml:space="preserve">by odstranění závady ze strany </w:t>
      </w:r>
      <w:r w:rsidR="00831AA0">
        <w:rPr>
          <w:rFonts w:asciiTheme="minorHAnsi" w:hAnsiTheme="minorHAnsi"/>
        </w:rPr>
        <w:t>Poskytovatel</w:t>
      </w:r>
      <w:r w:rsidR="00510067" w:rsidRPr="00502405">
        <w:rPr>
          <w:rFonts w:asciiTheme="minorHAnsi" w:hAnsiTheme="minorHAnsi"/>
        </w:rPr>
        <w:t>e je o</w:t>
      </w:r>
      <w:r w:rsidRPr="00502405">
        <w:rPr>
          <w:rFonts w:asciiTheme="minorHAnsi" w:hAnsiTheme="minorHAnsi"/>
        </w:rPr>
        <w:t xml:space="preserve">bjednatel oprávněn vymáhat na </w:t>
      </w:r>
      <w:r w:rsidR="00831AA0">
        <w:rPr>
          <w:rFonts w:asciiTheme="minorHAnsi" w:hAnsiTheme="minorHAnsi"/>
        </w:rPr>
        <w:t>Poskytovatel</w:t>
      </w:r>
      <w:r w:rsidRPr="00502405">
        <w:rPr>
          <w:rFonts w:asciiTheme="minorHAnsi" w:hAnsiTheme="minorHAnsi"/>
        </w:rPr>
        <w:t xml:space="preserve">i škodu vzniklou nemožností užívání </w:t>
      </w:r>
      <w:r w:rsidR="00510067" w:rsidRPr="00502405">
        <w:rPr>
          <w:rFonts w:asciiTheme="minorHAnsi" w:hAnsiTheme="minorHAnsi"/>
        </w:rPr>
        <w:t>zařízení</w:t>
      </w:r>
      <w:r w:rsidRPr="00502405">
        <w:rPr>
          <w:rFonts w:asciiTheme="minorHAnsi" w:hAnsiTheme="minorHAnsi"/>
        </w:rPr>
        <w:t>.</w:t>
      </w:r>
    </w:p>
    <w:p w14:paraId="2AB0FDC6" w14:textId="756A4B3B" w:rsidR="00D47381"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Sankce jsou splatné do 10 dnů poté, co bude písemná výzva oprávněné strany doručena straně povinné.</w:t>
      </w:r>
    </w:p>
    <w:p w14:paraId="09D50E8C" w14:textId="2147FAB7" w:rsidR="00E86E7E" w:rsidRDefault="00E86E7E" w:rsidP="00311849">
      <w:pPr>
        <w:pStyle w:val="Bezmezer"/>
        <w:numPr>
          <w:ilvl w:val="1"/>
          <w:numId w:val="2"/>
        </w:numPr>
        <w:ind w:left="567" w:hanging="567"/>
        <w:jc w:val="both"/>
        <w:rPr>
          <w:rFonts w:asciiTheme="minorHAnsi" w:hAnsiTheme="minorHAnsi"/>
        </w:rPr>
      </w:pPr>
      <w:r>
        <w:rPr>
          <w:rFonts w:asciiTheme="minorHAnsi" w:hAnsiTheme="minorHAnsi"/>
        </w:rPr>
        <w:t>Uplatně</w:t>
      </w:r>
      <w:r w:rsidR="009A0E3D">
        <w:rPr>
          <w:rFonts w:asciiTheme="minorHAnsi" w:hAnsiTheme="minorHAnsi"/>
        </w:rPr>
        <w:t>ním nároku na smluvní pokutu ze strany objednatele není nikterak dotčen nárok na náhradu újmy, která v důsledku porušení povinnosti poskytovatele objednateli vznikla.</w:t>
      </w:r>
    </w:p>
    <w:p w14:paraId="6169F301" w14:textId="2A0743BA" w:rsidR="009A0E3D" w:rsidRPr="00502405" w:rsidRDefault="009A0E3D" w:rsidP="00311849">
      <w:pPr>
        <w:pStyle w:val="Bezmezer"/>
        <w:numPr>
          <w:ilvl w:val="1"/>
          <w:numId w:val="2"/>
        </w:numPr>
        <w:ind w:left="567" w:hanging="567"/>
        <w:jc w:val="both"/>
        <w:rPr>
          <w:rFonts w:asciiTheme="minorHAnsi" w:hAnsiTheme="minorHAnsi"/>
        </w:rPr>
      </w:pPr>
      <w:r>
        <w:rPr>
          <w:rFonts w:asciiTheme="minorHAnsi" w:hAnsiTheme="minorHAnsi"/>
        </w:rPr>
        <w:t xml:space="preserve">Objednatel je oprávněn případnou smluvní pokutu jednostranně započíst vůči pravidelnému měsíčnímu plnění, což poskytovatel bere na vědomí a s tímto také souhlasí. </w:t>
      </w:r>
    </w:p>
    <w:p w14:paraId="54E5A2B0" w14:textId="238C1A03" w:rsidR="00150A96" w:rsidRPr="003C3702" w:rsidRDefault="00CC79D3" w:rsidP="00311849">
      <w:pPr>
        <w:pStyle w:val="Bezmezer"/>
        <w:numPr>
          <w:ilvl w:val="0"/>
          <w:numId w:val="2"/>
        </w:numPr>
        <w:ind w:left="284" w:hanging="284"/>
        <w:jc w:val="center"/>
        <w:rPr>
          <w:rFonts w:asciiTheme="minorHAnsi" w:hAnsiTheme="minorHAnsi"/>
          <w:b/>
          <w:sz w:val="24"/>
          <w:szCs w:val="24"/>
        </w:rPr>
      </w:pPr>
      <w:r>
        <w:rPr>
          <w:rFonts w:asciiTheme="minorHAnsi" w:hAnsiTheme="minorHAnsi"/>
          <w:b/>
          <w:sz w:val="24"/>
          <w:szCs w:val="24"/>
        </w:rPr>
        <w:t>Zpracování osobních údajů</w:t>
      </w:r>
    </w:p>
    <w:p w14:paraId="58F244FA" w14:textId="356BBFEE" w:rsidR="00150A96" w:rsidRDefault="00831AA0" w:rsidP="00311849">
      <w:pPr>
        <w:pStyle w:val="Bezmezer"/>
        <w:numPr>
          <w:ilvl w:val="1"/>
          <w:numId w:val="2"/>
        </w:numPr>
        <w:ind w:left="567" w:hanging="567"/>
        <w:jc w:val="both"/>
      </w:pPr>
      <w:r>
        <w:lastRenderedPageBreak/>
        <w:t>Poskytovatel</w:t>
      </w:r>
      <w:r w:rsidR="00150A96" w:rsidRPr="00CF19C4">
        <w:t xml:space="preserve"> </w:t>
      </w:r>
      <w:r w:rsidR="00150A96" w:rsidRPr="00391222">
        <w:t>se zavazuje, že je</w:t>
      </w:r>
      <w:r w:rsidR="00150A96">
        <w:t>ho</w:t>
      </w:r>
      <w:r w:rsidR="00150A96" w:rsidRPr="00391222">
        <w:t xml:space="preserve"> zaměstnanci, </w:t>
      </w:r>
      <w:r w:rsidR="00150A96">
        <w:t>pod</w:t>
      </w:r>
      <w:r w:rsidR="00150A96" w:rsidRPr="00391222">
        <w:t xml:space="preserve">dodavatelé a zaměstnanci </w:t>
      </w:r>
      <w:r w:rsidR="00150A96">
        <w:t>pod</w:t>
      </w:r>
      <w:r w:rsidR="00150A96" w:rsidRPr="00391222">
        <w:t>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w:t>
      </w:r>
      <w:r w:rsidR="00CC79D3">
        <w:t xml:space="preserve"> </w:t>
      </w:r>
      <w:r w:rsidR="00150A96">
        <w:t>objednateli</w:t>
      </w:r>
      <w:r w:rsidR="00150A96" w:rsidRPr="00391222">
        <w:t>. Stejně tak zachovají mlčenlivost o všech skutečnostech a informacích, se kterými se seznámí při své činnosti v rámci plnění předmětu této smlouvy, které nejsou veřejně přístupné, a nebudou vyvíjet žádnou činnost, která nesouvisí s předmětem této smlouvy.</w:t>
      </w:r>
    </w:p>
    <w:p w14:paraId="670B4746" w14:textId="2A93AD2F" w:rsidR="00150A96" w:rsidRDefault="00831AA0" w:rsidP="00311849">
      <w:pPr>
        <w:pStyle w:val="Zkladntext"/>
        <w:numPr>
          <w:ilvl w:val="1"/>
          <w:numId w:val="2"/>
        </w:numPr>
        <w:spacing w:after="0" w:line="240" w:lineRule="auto"/>
        <w:ind w:left="567" w:hanging="567"/>
        <w:jc w:val="both"/>
        <w:rPr>
          <w:rFonts w:cstheme="minorHAnsi"/>
        </w:rPr>
      </w:pPr>
      <w:r>
        <w:t>Poskytovatel</w:t>
      </w:r>
      <w:r w:rsidR="00150A96" w:rsidRPr="00156283">
        <w:rPr>
          <w:rFonts w:cstheme="minorHAnsi"/>
        </w:rPr>
        <w:t xml:space="preserve"> </w:t>
      </w:r>
      <w:r w:rsidR="00150A96" w:rsidRPr="00156283">
        <w:rPr>
          <w:rFonts w:cs="Arial"/>
        </w:rPr>
        <w:t>je</w:t>
      </w:r>
      <w:r w:rsidR="00150A96" w:rsidRPr="00156283">
        <w:rPr>
          <w:rFonts w:cstheme="minorHAnsi"/>
        </w:rPr>
        <w:t xml:space="preserve"> odpovědný i za zcizení nebo zpřístupnění informací třetí straně nebo osobám, které nejsou zainteresovány na výkonu předmětu činnosti této smlouvy ze své nedbalosti. </w:t>
      </w:r>
      <w:r>
        <w:rPr>
          <w:rFonts w:cstheme="minorHAnsi"/>
        </w:rPr>
        <w:t>Poskytovatel</w:t>
      </w:r>
      <w:r w:rsidR="00150A96" w:rsidRPr="00156283">
        <w:rPr>
          <w:rFonts w:cstheme="minorHAnsi"/>
        </w:rPr>
        <w:t>, ani je</w:t>
      </w:r>
      <w:r w:rsidR="00CC79D3">
        <w:rPr>
          <w:rFonts w:cstheme="minorHAnsi"/>
        </w:rPr>
        <w:t>ho</w:t>
      </w:r>
      <w:r w:rsidR="00150A96" w:rsidRPr="00156283">
        <w:rPr>
          <w:rFonts w:cstheme="minorHAnsi"/>
        </w:rPr>
        <w:t xml:space="preserve"> zaměstnanci nesmí bez vědomí a prokazatelného souhlasu </w:t>
      </w:r>
      <w:r w:rsidR="00CC79D3">
        <w:rPr>
          <w:rFonts w:cstheme="minorHAnsi"/>
        </w:rPr>
        <w:t>objednatele</w:t>
      </w:r>
      <w:r w:rsidR="00150A96" w:rsidRPr="00156283">
        <w:rPr>
          <w:rFonts w:cstheme="minorHAnsi"/>
        </w:rPr>
        <w:t xml:space="preserve"> pořizovat žádné kopie dat včetně testovacích dat a informací, k nimž získají přístup na základě plnění předmětu smlouvy.</w:t>
      </w:r>
    </w:p>
    <w:p w14:paraId="2161F8F8" w14:textId="6CEDA2AE" w:rsidR="00150A96" w:rsidRDefault="00150A96" w:rsidP="00311849">
      <w:pPr>
        <w:pStyle w:val="Zkladntext"/>
        <w:numPr>
          <w:ilvl w:val="1"/>
          <w:numId w:val="2"/>
        </w:numPr>
        <w:spacing w:after="0" w:line="240" w:lineRule="auto"/>
        <w:ind w:left="567" w:hanging="567"/>
        <w:jc w:val="both"/>
        <w:rPr>
          <w:rFonts w:cstheme="minorHAnsi"/>
        </w:rPr>
      </w:pPr>
      <w:r>
        <w:t xml:space="preserve"> </w:t>
      </w:r>
      <w:r w:rsidR="00831AA0">
        <w:t>Poskytovatel</w:t>
      </w:r>
      <w:r w:rsidRPr="00391222">
        <w:rPr>
          <w:rFonts w:cstheme="minorHAnsi"/>
        </w:rPr>
        <w:t xml:space="preserve"> je povinen dodržo</w:t>
      </w:r>
      <w:r w:rsidR="00271695">
        <w:rPr>
          <w:rFonts w:cstheme="minorHAnsi"/>
        </w:rPr>
        <w:t>vat zákon č. 101/2000 Sb., v platném</w:t>
      </w:r>
      <w:r w:rsidRPr="00391222">
        <w:rPr>
          <w:rFonts w:cstheme="minorHAnsi"/>
        </w:rPr>
        <w:t xml:space="preserve"> znění, a v případě jeho porušení nese plnou odpovědnost s tím, že je </w:t>
      </w:r>
      <w:r w:rsidRPr="00982505">
        <w:rPr>
          <w:rFonts w:cstheme="minorHAnsi"/>
        </w:rPr>
        <w:t>povin</w:t>
      </w:r>
      <w:r w:rsidR="00CC79D3" w:rsidRPr="00982505">
        <w:rPr>
          <w:rFonts w:cstheme="minorHAnsi"/>
        </w:rPr>
        <w:t>en</w:t>
      </w:r>
      <w:r w:rsidRPr="00982505">
        <w:rPr>
          <w:rFonts w:cstheme="minorHAnsi"/>
        </w:rPr>
        <w:t xml:space="preserve"> uhradit smluvní pokutu ve výši min. </w:t>
      </w:r>
      <w:r w:rsidR="00CC79D3" w:rsidRPr="00982505">
        <w:rPr>
          <w:rFonts w:cstheme="minorHAnsi"/>
        </w:rPr>
        <w:t>1</w:t>
      </w:r>
      <w:r w:rsidRPr="00982505">
        <w:rPr>
          <w:rFonts w:cstheme="minorHAnsi"/>
        </w:rPr>
        <w:t>00 000,</w:t>
      </w:r>
      <w:r w:rsidR="007561D9">
        <w:rPr>
          <w:rFonts w:cstheme="minorHAnsi"/>
        </w:rPr>
        <w:t>-</w:t>
      </w:r>
      <w:r w:rsidRPr="00982505">
        <w:rPr>
          <w:rFonts w:cstheme="minorHAnsi"/>
        </w:rPr>
        <w:t xml:space="preserve"> Kč za každé takové porušení</w:t>
      </w:r>
      <w:r w:rsidRPr="00391222">
        <w:rPr>
          <w:rFonts w:cstheme="minorHAnsi"/>
        </w:rPr>
        <w:t xml:space="preserve">, případně vyšší dle závažnosti zásahu do ochrany osobních údajů. </w:t>
      </w:r>
    </w:p>
    <w:p w14:paraId="5E396B11" w14:textId="18E49D8D" w:rsidR="00150A96" w:rsidRDefault="00831AA0" w:rsidP="00311849">
      <w:pPr>
        <w:pStyle w:val="Zkladntext"/>
        <w:numPr>
          <w:ilvl w:val="1"/>
          <w:numId w:val="2"/>
        </w:numPr>
        <w:spacing w:after="0" w:line="240" w:lineRule="auto"/>
        <w:ind w:left="567" w:hanging="567"/>
        <w:jc w:val="both"/>
        <w:rPr>
          <w:rFonts w:asciiTheme="minorHAnsi" w:hAnsiTheme="minorHAnsi"/>
        </w:rPr>
      </w:pPr>
      <w:r>
        <w:t>Poskytovatel</w:t>
      </w:r>
      <w:r w:rsidR="00150A96" w:rsidRPr="00156283">
        <w:rPr>
          <w:rFonts w:cstheme="minorHAnsi"/>
        </w:rPr>
        <w:t xml:space="preserve"> </w:t>
      </w:r>
      <w:r w:rsidR="00150A96" w:rsidRPr="00502405">
        <w:t>seznámí</w:t>
      </w:r>
      <w:r w:rsidR="00150A96" w:rsidRPr="00156283">
        <w:rPr>
          <w:rFonts w:cstheme="minorHAnsi"/>
        </w:rPr>
        <w:t xml:space="preserve"> se zněním smlouvy všechny své zaměstnance, kteří získají nebo mohou získat přístup k osobním datům, či jiným informacím </w:t>
      </w:r>
      <w:r w:rsidR="00CC79D3">
        <w:rPr>
          <w:rFonts w:cstheme="minorHAnsi"/>
        </w:rPr>
        <w:t>objednatele</w:t>
      </w:r>
      <w:r w:rsidR="00150A96" w:rsidRPr="00156283">
        <w:rPr>
          <w:rFonts w:cstheme="minorHAnsi"/>
        </w:rPr>
        <w:t>.</w:t>
      </w:r>
      <w:r w:rsidR="00150A96">
        <w:rPr>
          <w:rFonts w:cstheme="minorHAnsi"/>
        </w:rPr>
        <w:t xml:space="preserve"> </w:t>
      </w:r>
      <w:r w:rsidR="00CC79D3">
        <w:rPr>
          <w:rFonts w:cstheme="minorHAnsi"/>
        </w:rPr>
        <w:t>Objednatel</w:t>
      </w:r>
      <w:r w:rsidR="00150A96" w:rsidRPr="00156283">
        <w:rPr>
          <w:rFonts w:cstheme="minorHAnsi"/>
        </w:rPr>
        <w:t xml:space="preserve"> má právo provést kontrolu znalosti textu uvedeného v tomto bodě a rovněž má právo odmítnout přístup k informacím a informačním zařízením </w:t>
      </w:r>
      <w:r w:rsidR="00CC79D3">
        <w:rPr>
          <w:rFonts w:cstheme="minorHAnsi"/>
        </w:rPr>
        <w:t>osobám</w:t>
      </w:r>
      <w:r w:rsidR="00150A96" w:rsidRPr="00156283">
        <w:rPr>
          <w:rFonts w:cstheme="minorHAnsi"/>
        </w:rPr>
        <w:t>, kte</w:t>
      </w:r>
      <w:r w:rsidR="00CC79D3">
        <w:rPr>
          <w:rFonts w:cstheme="minorHAnsi"/>
        </w:rPr>
        <w:t>ré</w:t>
      </w:r>
      <w:r w:rsidR="00150A96" w:rsidRPr="00156283">
        <w:rPr>
          <w:rFonts w:cstheme="minorHAnsi"/>
        </w:rPr>
        <w:t xml:space="preserve"> </w:t>
      </w:r>
      <w:proofErr w:type="gramStart"/>
      <w:r w:rsidR="00150A96" w:rsidRPr="00156283">
        <w:rPr>
          <w:rFonts w:cstheme="minorHAnsi"/>
        </w:rPr>
        <w:t>neprokáží</w:t>
      </w:r>
      <w:proofErr w:type="gramEnd"/>
      <w:r w:rsidR="00150A96" w:rsidRPr="00156283">
        <w:rPr>
          <w:rFonts w:cstheme="minorHAnsi"/>
        </w:rPr>
        <w:t xml:space="preserve"> potřebné znalosti nebo jejichž chování bude v rozporu s předmětem </w:t>
      </w:r>
      <w:r w:rsidR="00150A96" w:rsidRPr="008C2721">
        <w:rPr>
          <w:rFonts w:cstheme="minorHAnsi"/>
        </w:rPr>
        <w:t>servisní činnosti</w:t>
      </w:r>
      <w:r w:rsidR="00150A96" w:rsidRPr="00156283">
        <w:rPr>
          <w:rFonts w:cstheme="minorHAnsi"/>
        </w:rPr>
        <w:t xml:space="preserve"> nebo obecně závazných právních předpisů</w:t>
      </w:r>
      <w:r w:rsidR="00150A96" w:rsidRPr="008C2721">
        <w:rPr>
          <w:rFonts w:cstheme="minorHAnsi"/>
        </w:rPr>
        <w:t>.</w:t>
      </w:r>
      <w:r w:rsidR="00150A96">
        <w:rPr>
          <w:rFonts w:cstheme="minorHAnsi"/>
        </w:rPr>
        <w:t xml:space="preserve"> </w:t>
      </w:r>
      <w:r w:rsidR="00150A96" w:rsidRPr="00156283">
        <w:rPr>
          <w:rFonts w:cstheme="minorHAnsi"/>
        </w:rPr>
        <w:t xml:space="preserve">Tím není dotčeno právo </w:t>
      </w:r>
      <w:r w:rsidR="00CC79D3">
        <w:rPr>
          <w:rFonts w:cstheme="minorHAnsi"/>
        </w:rPr>
        <w:t>objednatele</w:t>
      </w:r>
      <w:r w:rsidR="00150A96" w:rsidRPr="00156283">
        <w:rPr>
          <w:rFonts w:cstheme="minorHAnsi"/>
        </w:rPr>
        <w:t xml:space="preserve"> požadovat náhradu vzniklé škody, která může zaviněním </w:t>
      </w:r>
      <w:r>
        <w:rPr>
          <w:rFonts w:cstheme="minorHAnsi"/>
        </w:rPr>
        <w:t>Poskytovatel</w:t>
      </w:r>
      <w:r w:rsidR="00CC79D3">
        <w:rPr>
          <w:rFonts w:cstheme="minorHAnsi"/>
        </w:rPr>
        <w:t>e</w:t>
      </w:r>
      <w:r w:rsidR="00150A96" w:rsidRPr="00156283">
        <w:rPr>
          <w:rFonts w:cstheme="minorHAnsi"/>
        </w:rPr>
        <w:t xml:space="preserve"> nebo jeho zaměstnance</w:t>
      </w:r>
      <w:r w:rsidR="00CC79D3">
        <w:rPr>
          <w:rFonts w:cstheme="minorHAnsi"/>
        </w:rPr>
        <w:t>m</w:t>
      </w:r>
      <w:r w:rsidR="00150A96" w:rsidRPr="00156283">
        <w:rPr>
          <w:rFonts w:cstheme="minorHAnsi"/>
        </w:rPr>
        <w:t xml:space="preserve"> vzniknout </w:t>
      </w:r>
      <w:r w:rsidR="00CC79D3">
        <w:rPr>
          <w:rFonts w:cstheme="minorHAnsi"/>
        </w:rPr>
        <w:t>objednateli</w:t>
      </w:r>
      <w:r w:rsidR="00150A96" w:rsidRPr="00156283">
        <w:rPr>
          <w:rFonts w:cstheme="minorHAnsi"/>
        </w:rPr>
        <w:t>.</w:t>
      </w:r>
    </w:p>
    <w:p w14:paraId="1D68963E" w14:textId="77777777" w:rsidR="00320B62" w:rsidRDefault="00320B62" w:rsidP="00A172BF">
      <w:pPr>
        <w:pStyle w:val="Bezmezer"/>
        <w:jc w:val="both"/>
        <w:rPr>
          <w:rFonts w:asciiTheme="minorHAnsi" w:hAnsiTheme="minorHAnsi"/>
        </w:rPr>
      </w:pPr>
    </w:p>
    <w:p w14:paraId="27BEACA7" w14:textId="77777777" w:rsidR="00150A96" w:rsidRPr="00502405" w:rsidRDefault="00150A96" w:rsidP="00A172BF">
      <w:pPr>
        <w:pStyle w:val="Bezmezer"/>
        <w:jc w:val="both"/>
        <w:rPr>
          <w:rFonts w:asciiTheme="minorHAnsi" w:hAnsiTheme="minorHAnsi"/>
        </w:rPr>
      </w:pPr>
    </w:p>
    <w:p w14:paraId="3803FC50"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Závěrečná ustanovení</w:t>
      </w:r>
    </w:p>
    <w:p w14:paraId="170B55F9" w14:textId="60352D0E" w:rsidR="000B7E94" w:rsidRPr="000B7E94" w:rsidRDefault="000B7E94" w:rsidP="00311849">
      <w:pPr>
        <w:pStyle w:val="Bezmezer"/>
        <w:numPr>
          <w:ilvl w:val="1"/>
          <w:numId w:val="2"/>
        </w:numPr>
        <w:ind w:left="567" w:hanging="567"/>
        <w:jc w:val="both"/>
        <w:rPr>
          <w:rFonts w:asciiTheme="minorHAnsi" w:hAnsiTheme="minorHAnsi"/>
        </w:rPr>
      </w:pPr>
      <w:r>
        <w:rPr>
          <w:rFonts w:asciiTheme="minorHAnsi" w:hAnsiTheme="minorHAnsi"/>
        </w:rPr>
        <w:t>Objednatel</w:t>
      </w:r>
      <w:r w:rsidRPr="000B7E94">
        <w:rPr>
          <w:rFonts w:asciiTheme="minorHAnsi" w:hAnsiTheme="minorHAnsi"/>
        </w:rPr>
        <w:t xml:space="preserve"> bezodkladně po uzavření smlouvy odešle smlouvu k řádnému uveřejnění do Registru</w:t>
      </w:r>
      <w:r w:rsidR="007337C4">
        <w:rPr>
          <w:rFonts w:asciiTheme="minorHAnsi" w:hAnsiTheme="minorHAnsi"/>
        </w:rPr>
        <w:t xml:space="preserve"> </w:t>
      </w:r>
      <w:r w:rsidRPr="000B7E94">
        <w:rPr>
          <w:rFonts w:asciiTheme="minorHAnsi" w:hAnsiTheme="minorHAnsi"/>
        </w:rPr>
        <w:t>smluv vedeného MV ČR.</w:t>
      </w:r>
      <w:r>
        <w:rPr>
          <w:rFonts w:asciiTheme="minorHAnsi" w:hAnsiTheme="minorHAnsi"/>
        </w:rPr>
        <w:t xml:space="preserve"> </w:t>
      </w:r>
      <w:r w:rsidRPr="000B7E94">
        <w:rPr>
          <w:rFonts w:asciiTheme="minorHAnsi" w:hAnsiTheme="minorHAnsi"/>
        </w:rPr>
        <w:t>Smluvní strany berou na vědomí, že nebude-li smlouva zveřejněna ani 90. den od jejího uzavření, je následujícím dnem zrušena od počátku s účinky případného bezdůvodného obohacení.</w:t>
      </w:r>
    </w:p>
    <w:p w14:paraId="13AA43A5" w14:textId="77777777" w:rsidR="00A172BF"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819B142"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Práva a pohledávky smluvní stran vzniklé z této smlouvy nesmí být postoupeny bez předchozího písemného souhlasu druhé smluvní strany. Za písemnou formu nebude pro tento účel považována výměna e-mailových, či jiných elektronických zpráv.</w:t>
      </w:r>
    </w:p>
    <w:p w14:paraId="5FBDA5D1" w14:textId="77777777" w:rsidR="00A172BF" w:rsidRPr="0065053A" w:rsidRDefault="00A172BF">
      <w:pPr>
        <w:pStyle w:val="Bezmezer"/>
        <w:numPr>
          <w:ilvl w:val="1"/>
          <w:numId w:val="2"/>
        </w:numPr>
        <w:ind w:left="567" w:hanging="567"/>
        <w:jc w:val="both"/>
        <w:rPr>
          <w:rFonts w:asciiTheme="minorHAnsi" w:hAnsiTheme="minorHAnsi"/>
        </w:rPr>
      </w:pPr>
      <w:r w:rsidRPr="0065053A">
        <w:rPr>
          <w:rFonts w:asciiTheme="minorHAnsi" w:hAnsiTheme="minorHAnsi"/>
        </w:rPr>
        <w:t xml:space="preserve">Tato smlouva je uzavřena podle práva České republiky. Ve věcech výslovně neupravených touto smlouvou se smluvní vztah řídí občanským zákoníkem. </w:t>
      </w:r>
    </w:p>
    <w:p w14:paraId="098F2A68"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545A8556"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2FBA1EDE"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23EF056" w14:textId="05FB931F" w:rsidR="00A172BF" w:rsidRPr="00502405" w:rsidRDefault="003E2EBB"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oprávněn zveřejnit plné znění zadávací dokumentace veřejné zakázky a zveřejnit podmínky a obsah uzavřených smluvních vztahů. </w:t>
      </w:r>
      <w:r w:rsidR="00831AA0">
        <w:rPr>
          <w:rFonts w:asciiTheme="minorHAnsi" w:hAnsiTheme="minorHAnsi"/>
        </w:rPr>
        <w:t>Poskytovatel</w:t>
      </w:r>
      <w:r w:rsidR="00A172BF" w:rsidRPr="00502405">
        <w:rPr>
          <w:rFonts w:asciiTheme="minorHAnsi" w:hAnsiTheme="minorHAnsi"/>
        </w:rPr>
        <w:t xml:space="preserve"> plně souhlasí se zveřejněním všech náležitostí tohoto smluvního vztahu a případně též smluvních vztahů s touto smlouvou souvisejících.</w:t>
      </w:r>
    </w:p>
    <w:p w14:paraId="1396C3E0"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lastRenderedPageBreak/>
        <w:t>Změna nebo doplnění smlouvy může být uskutečněna pouze písemným dodatkem k této smlouvě podepsaným oběma smluvními stranami.</w:t>
      </w:r>
    </w:p>
    <w:p w14:paraId="19E5176F" w14:textId="564FEB76" w:rsidR="00A172BF" w:rsidRPr="00502405" w:rsidRDefault="00754BED" w:rsidP="00081B67">
      <w:pPr>
        <w:pStyle w:val="Bezmezer"/>
        <w:numPr>
          <w:ilvl w:val="1"/>
          <w:numId w:val="2"/>
        </w:numPr>
        <w:ind w:left="567" w:hanging="567"/>
        <w:jc w:val="both"/>
        <w:rPr>
          <w:rFonts w:asciiTheme="minorHAnsi" w:hAnsiTheme="minorHAnsi"/>
        </w:rPr>
      </w:pPr>
      <w:r w:rsidRPr="00754BED">
        <w:rPr>
          <w:rFonts w:asciiTheme="minorHAnsi" w:hAnsiTheme="minorHAnsi"/>
        </w:rPr>
        <w:t>Smlouva se vyhotovuje ve 2 stejnopisech, z nichž každý má platnost originálu. Každá ze smluvních stran obdrží po 1 stejnopise</w:t>
      </w:r>
      <w:r w:rsidRPr="00754BED" w:rsidDel="00754BED">
        <w:rPr>
          <w:rFonts w:asciiTheme="minorHAnsi" w:hAnsiTheme="minorHAnsi"/>
        </w:rPr>
        <w:t xml:space="preserve"> </w:t>
      </w:r>
      <w:r w:rsidR="00A172BF" w:rsidRPr="00502405">
        <w:rPr>
          <w:rFonts w:asciiTheme="minorHAnsi" w:hAnsiTheme="minorHAnsi"/>
        </w:rPr>
        <w:t xml:space="preserve"> </w:t>
      </w:r>
    </w:p>
    <w:p w14:paraId="04C0B380"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cs="Arial"/>
        </w:rPr>
        <w:t>Strany smlouvy potvrzují, že si smlouvu přečetly, že tato byla sepsána dle jejich vážné a svobodné vůle, jejímu obsahu rozumí a souhlasí s ním.</w:t>
      </w:r>
    </w:p>
    <w:p w14:paraId="6FB2F57C" w14:textId="54E5372C"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Nedílnou součástí této smlouvy jsou její přílohy:</w:t>
      </w:r>
    </w:p>
    <w:p w14:paraId="05916D80" w14:textId="7CD53AA4" w:rsidR="00BC0B58" w:rsidRDefault="00C92485" w:rsidP="00982505">
      <w:pPr>
        <w:pStyle w:val="Bezmezer"/>
        <w:ind w:left="1843" w:hanging="1276"/>
        <w:jc w:val="both"/>
        <w:rPr>
          <w:rFonts w:asciiTheme="minorHAnsi" w:hAnsiTheme="minorHAnsi"/>
          <w:color w:val="FF0000"/>
        </w:rPr>
      </w:pPr>
      <w:r>
        <w:rPr>
          <w:rFonts w:asciiTheme="minorHAnsi" w:hAnsiTheme="minorHAnsi"/>
        </w:rPr>
        <w:t>P</w:t>
      </w:r>
      <w:r w:rsidRPr="00C92485">
        <w:rPr>
          <w:rFonts w:asciiTheme="minorHAnsi" w:hAnsiTheme="minorHAnsi"/>
        </w:rPr>
        <w:t xml:space="preserve">říloha č. 1 - Specifikace </w:t>
      </w:r>
      <w:r w:rsidR="00DD4F1E">
        <w:rPr>
          <w:rFonts w:asciiTheme="minorHAnsi" w:hAnsiTheme="minorHAnsi"/>
        </w:rPr>
        <w:t xml:space="preserve">přístrojového vybavení </w:t>
      </w:r>
    </w:p>
    <w:p w14:paraId="5AD2FA1D" w14:textId="57A8A2CE" w:rsidR="00BC0B58" w:rsidRPr="00093134" w:rsidRDefault="00BC0B58" w:rsidP="00BC0B58">
      <w:pPr>
        <w:pStyle w:val="Bezmezer"/>
        <w:ind w:left="567"/>
        <w:jc w:val="both"/>
        <w:rPr>
          <w:rFonts w:asciiTheme="minorHAnsi" w:hAnsiTheme="minorHAnsi"/>
          <w:i/>
          <w:iCs/>
        </w:rPr>
      </w:pPr>
      <w:r w:rsidRPr="00C92485">
        <w:rPr>
          <w:rFonts w:asciiTheme="minorHAnsi" w:hAnsiTheme="minorHAnsi"/>
        </w:rPr>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w:t>
      </w:r>
    </w:p>
    <w:p w14:paraId="6457A495" w14:textId="511F3525" w:rsidR="00BC0B58" w:rsidRPr="00093134" w:rsidRDefault="00BC0B58" w:rsidP="00BC0B58">
      <w:pPr>
        <w:pStyle w:val="Bezmezer"/>
        <w:ind w:left="1843" w:hanging="1276"/>
        <w:rPr>
          <w:rFonts w:asciiTheme="minorHAnsi" w:hAnsiTheme="minorHAnsi"/>
        </w:rPr>
      </w:pPr>
      <w:r w:rsidRPr="00093134">
        <w:rPr>
          <w:rFonts w:asciiTheme="minorHAnsi" w:hAnsiTheme="minorHAnsi"/>
        </w:rPr>
        <w:t xml:space="preserve">Příloha č. </w:t>
      </w:r>
      <w:r w:rsidR="009A0E3D" w:rsidRPr="00093134">
        <w:rPr>
          <w:rFonts w:asciiTheme="minorHAnsi" w:hAnsiTheme="minorHAnsi"/>
        </w:rPr>
        <w:t>3</w:t>
      </w:r>
      <w:r w:rsidRPr="00093134">
        <w:rPr>
          <w:rFonts w:asciiTheme="minorHAnsi" w:hAnsiTheme="minorHAnsi"/>
        </w:rPr>
        <w:t xml:space="preserve"> </w:t>
      </w:r>
      <w:proofErr w:type="gramStart"/>
      <w:r w:rsidRPr="00093134">
        <w:rPr>
          <w:rFonts w:asciiTheme="minorHAnsi" w:hAnsiTheme="minorHAnsi"/>
        </w:rPr>
        <w:t>-  Kontaktní</w:t>
      </w:r>
      <w:proofErr w:type="gramEnd"/>
      <w:r w:rsidRPr="00093134">
        <w:rPr>
          <w:rFonts w:asciiTheme="minorHAnsi" w:hAnsiTheme="minorHAnsi"/>
        </w:rPr>
        <w:t xml:space="preserve"> osoby objednatele a poskytovatele pro poskytování servisu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 objednatel doplní před podpisem smlouvy)</w:t>
      </w:r>
      <w:r w:rsidRPr="00093134" w:rsidDel="00320B62">
        <w:rPr>
          <w:rFonts w:asciiTheme="minorHAnsi" w:hAnsiTheme="minorHAnsi"/>
        </w:rPr>
        <w:t xml:space="preserve"> </w:t>
      </w:r>
    </w:p>
    <w:p w14:paraId="15370F57" w14:textId="3F35B1BE" w:rsidR="00E63620" w:rsidRDefault="00BC0B58">
      <w:pPr>
        <w:pStyle w:val="Bezmezer"/>
        <w:jc w:val="both"/>
        <w:rPr>
          <w:rFonts w:asciiTheme="minorHAnsi" w:hAnsiTheme="minorHAnsi"/>
        </w:rPr>
      </w:pPr>
      <w:r w:rsidRPr="00C92485">
        <w:rPr>
          <w:rFonts w:asciiTheme="minorHAnsi" w:hAnsiTheme="minorHAnsi"/>
        </w:rPr>
        <w:tab/>
      </w:r>
      <w:r w:rsidR="00B452C1" w:rsidRPr="00C92485">
        <w:rPr>
          <w:rFonts w:asciiTheme="minorHAnsi" w:hAnsiTheme="minorHAnsi"/>
        </w:rPr>
        <w:t xml:space="preserve"> </w:t>
      </w:r>
    </w:p>
    <w:p w14:paraId="00B5A1EE" w14:textId="77777777" w:rsidR="00982505" w:rsidRPr="00C92485" w:rsidRDefault="00982505" w:rsidP="00A172BF">
      <w:pPr>
        <w:pStyle w:val="Bezmezer"/>
        <w:jc w:val="both"/>
        <w:rPr>
          <w:rFonts w:asciiTheme="minorHAnsi" w:hAnsiTheme="minorHAnsi"/>
        </w:rPr>
      </w:pPr>
    </w:p>
    <w:p w14:paraId="002280FC" w14:textId="77777777" w:rsidR="0071002E" w:rsidRDefault="0071002E" w:rsidP="00502405">
      <w:pPr>
        <w:pStyle w:val="Smlouva-slo"/>
        <w:widowControl w:val="0"/>
        <w:spacing w:before="0" w:line="240" w:lineRule="auto"/>
        <w:jc w:val="left"/>
        <w:rPr>
          <w:rFonts w:asciiTheme="minorHAnsi" w:hAnsiTheme="minorHAnsi"/>
          <w:sz w:val="22"/>
          <w:szCs w:val="22"/>
        </w:rPr>
      </w:pPr>
    </w:p>
    <w:p w14:paraId="47933F5D" w14:textId="77777777" w:rsidR="00982505" w:rsidRDefault="00982505" w:rsidP="00502405">
      <w:pPr>
        <w:pStyle w:val="Smlouva-slo"/>
        <w:widowControl w:val="0"/>
        <w:spacing w:before="0" w:line="240" w:lineRule="auto"/>
        <w:jc w:val="left"/>
        <w:rPr>
          <w:rFonts w:asciiTheme="minorHAnsi" w:hAnsiTheme="minorHAnsi"/>
          <w:sz w:val="22"/>
          <w:szCs w:val="22"/>
        </w:rPr>
      </w:pPr>
    </w:p>
    <w:p w14:paraId="76F2BC0E" w14:textId="77777777" w:rsidR="00982505" w:rsidRDefault="00982505" w:rsidP="00502405">
      <w:pPr>
        <w:pStyle w:val="Smlouva-slo"/>
        <w:widowControl w:val="0"/>
        <w:spacing w:before="0" w:line="240" w:lineRule="auto"/>
        <w:jc w:val="left"/>
        <w:rPr>
          <w:rFonts w:asciiTheme="minorHAnsi" w:hAnsiTheme="minorHAnsi"/>
          <w:sz w:val="22"/>
          <w:szCs w:val="22"/>
        </w:rPr>
      </w:pPr>
    </w:p>
    <w:p w14:paraId="41A862CC" w14:textId="77777777" w:rsidR="00AB2A4C" w:rsidRDefault="00AB2A4C" w:rsidP="00502405">
      <w:pPr>
        <w:pStyle w:val="Smlouva-slo"/>
        <w:widowControl w:val="0"/>
        <w:spacing w:before="0" w:line="240" w:lineRule="auto"/>
        <w:jc w:val="left"/>
        <w:rPr>
          <w:rFonts w:asciiTheme="minorHAnsi" w:hAnsiTheme="minorHAnsi"/>
          <w:sz w:val="22"/>
          <w:szCs w:val="22"/>
        </w:rPr>
      </w:pPr>
    </w:p>
    <w:p w14:paraId="73E3008D" w14:textId="53BB1710" w:rsidR="00AB2A4C" w:rsidRPr="00093134" w:rsidRDefault="00AB2A4C" w:rsidP="00502405">
      <w:pPr>
        <w:pStyle w:val="Smlouva-slo"/>
        <w:widowControl w:val="0"/>
        <w:spacing w:before="0" w:line="240" w:lineRule="auto"/>
        <w:jc w:val="left"/>
        <w:rPr>
          <w:rFonts w:asciiTheme="minorHAnsi" w:hAnsiTheme="minorHAnsi"/>
          <w:i/>
          <w:iCs/>
          <w:sz w:val="22"/>
          <w:szCs w:val="22"/>
        </w:rPr>
      </w:pPr>
      <w:r w:rsidRPr="00093134">
        <w:rPr>
          <w:rFonts w:asciiTheme="minorHAnsi" w:hAnsiTheme="minorHAnsi"/>
          <w:i/>
          <w:iCs/>
          <w:sz w:val="22"/>
          <w:szCs w:val="22"/>
          <w:highlight w:val="yellow"/>
        </w:rPr>
        <w:t xml:space="preserve">(doplní </w:t>
      </w:r>
      <w:proofErr w:type="gramStart"/>
      <w:r w:rsidR="00093134" w:rsidRPr="00093134">
        <w:rPr>
          <w:rFonts w:asciiTheme="minorHAnsi" w:hAnsiTheme="minorHAnsi"/>
          <w:i/>
          <w:iCs/>
          <w:sz w:val="22"/>
          <w:szCs w:val="22"/>
          <w:highlight w:val="yellow"/>
        </w:rPr>
        <w:t>Objednatel</w:t>
      </w:r>
      <w:r w:rsidRPr="00093134">
        <w:rPr>
          <w:rFonts w:asciiTheme="minorHAnsi" w:hAnsiTheme="minorHAnsi"/>
          <w:i/>
          <w:iCs/>
          <w:sz w:val="22"/>
          <w:szCs w:val="22"/>
          <w:highlight w:val="yellow"/>
        </w:rPr>
        <w:t>)</w:t>
      </w:r>
      <w:r w:rsidRPr="00093134">
        <w:rPr>
          <w:rFonts w:asciiTheme="minorHAnsi" w:hAnsiTheme="minorHAnsi"/>
          <w:i/>
          <w:iCs/>
          <w:sz w:val="22"/>
          <w:szCs w:val="22"/>
        </w:rPr>
        <w:t xml:space="preserve">   </w:t>
      </w:r>
      <w:proofErr w:type="gramEnd"/>
      <w:r w:rsidR="00891D67" w:rsidRPr="00093134">
        <w:rPr>
          <w:rFonts w:asciiTheme="minorHAnsi" w:hAnsiTheme="minorHAnsi"/>
          <w:i/>
          <w:iCs/>
          <w:sz w:val="22"/>
          <w:szCs w:val="22"/>
        </w:rPr>
        <w:t xml:space="preserve"> </w:t>
      </w:r>
      <w:r w:rsidRPr="00093134">
        <w:rPr>
          <w:rFonts w:asciiTheme="minorHAnsi" w:hAnsiTheme="minorHAnsi"/>
          <w:i/>
          <w:iCs/>
          <w:sz w:val="22"/>
          <w:szCs w:val="22"/>
        </w:rPr>
        <w:t xml:space="preserve">  </w:t>
      </w:r>
      <w:r w:rsidR="001515F9">
        <w:rPr>
          <w:rFonts w:asciiTheme="minorHAnsi" w:hAnsiTheme="minorHAnsi"/>
          <w:i/>
          <w:iCs/>
          <w:sz w:val="22"/>
          <w:szCs w:val="22"/>
        </w:rPr>
        <w:t xml:space="preserve">                                                            </w:t>
      </w:r>
      <w:r w:rsidRPr="00093134">
        <w:rPr>
          <w:rFonts w:asciiTheme="minorHAnsi" w:hAnsiTheme="minorHAnsi"/>
          <w:i/>
          <w:iCs/>
          <w:sz w:val="22"/>
          <w:szCs w:val="22"/>
        </w:rPr>
        <w:t xml:space="preserve">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w:t>
      </w:r>
    </w:p>
    <w:p w14:paraId="46BAE20B" w14:textId="77777777" w:rsidR="0071002E" w:rsidRPr="00FE447B" w:rsidRDefault="0071002E" w:rsidP="00502405">
      <w:pPr>
        <w:shd w:val="clear" w:color="auto" w:fill="FFFFFF" w:themeFill="background1"/>
        <w:spacing w:after="0" w:line="240" w:lineRule="auto"/>
        <w:rPr>
          <w:rFonts w:asciiTheme="minorHAnsi" w:hAnsiTheme="minorHAnsi" w:cstheme="minorHAnsi"/>
        </w:rPr>
      </w:pPr>
      <w:r w:rsidRPr="00FE447B">
        <w:rPr>
          <w:rFonts w:asciiTheme="minorHAnsi" w:hAnsiTheme="minorHAnsi" w:cstheme="minorHAnsi"/>
        </w:rPr>
        <w:t>V Pardubicích dne ………………………………</w:t>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t>V ……………………………… dne ……………………………………</w:t>
      </w:r>
    </w:p>
    <w:p w14:paraId="0A7E9711" w14:textId="77777777" w:rsidR="0071002E" w:rsidRPr="00FE447B" w:rsidRDefault="0071002E" w:rsidP="00502405">
      <w:pPr>
        <w:spacing w:after="0" w:line="240" w:lineRule="auto"/>
        <w:rPr>
          <w:rFonts w:asciiTheme="minorHAnsi" w:hAnsiTheme="minorHAnsi" w:cstheme="minorHAnsi"/>
        </w:rPr>
      </w:pPr>
    </w:p>
    <w:p w14:paraId="615E9A91" w14:textId="77777777" w:rsidR="005C29BC" w:rsidRDefault="005C29BC" w:rsidP="00502405">
      <w:pPr>
        <w:spacing w:after="0" w:line="240" w:lineRule="auto"/>
        <w:rPr>
          <w:rFonts w:asciiTheme="minorHAnsi" w:hAnsiTheme="minorHAnsi" w:cstheme="minorHAnsi"/>
        </w:rPr>
      </w:pPr>
    </w:p>
    <w:p w14:paraId="055C8E89" w14:textId="77777777" w:rsidR="005C29BC" w:rsidRDefault="005C29BC" w:rsidP="00502405">
      <w:pPr>
        <w:spacing w:after="0" w:line="240" w:lineRule="auto"/>
        <w:rPr>
          <w:rFonts w:asciiTheme="minorHAnsi" w:hAnsiTheme="minorHAnsi" w:cstheme="minorHAnsi"/>
        </w:rPr>
      </w:pPr>
    </w:p>
    <w:p w14:paraId="5311D83D" w14:textId="77777777" w:rsidR="00982505" w:rsidRDefault="00982505" w:rsidP="00502405">
      <w:pPr>
        <w:spacing w:after="0" w:line="240" w:lineRule="auto"/>
        <w:rPr>
          <w:rFonts w:asciiTheme="minorHAnsi" w:hAnsiTheme="minorHAnsi" w:cstheme="minorHAnsi"/>
        </w:rPr>
      </w:pPr>
    </w:p>
    <w:p w14:paraId="6EA17F84" w14:textId="77777777" w:rsidR="00982505" w:rsidRDefault="00982505" w:rsidP="00502405">
      <w:pPr>
        <w:spacing w:after="0" w:line="240" w:lineRule="auto"/>
        <w:rPr>
          <w:rFonts w:asciiTheme="minorHAnsi" w:hAnsiTheme="minorHAnsi" w:cstheme="minorHAnsi"/>
        </w:rPr>
      </w:pPr>
    </w:p>
    <w:p w14:paraId="44A5CAB6" w14:textId="77777777" w:rsidR="00982505" w:rsidRDefault="00982505" w:rsidP="00502405">
      <w:pPr>
        <w:spacing w:after="0" w:line="240" w:lineRule="auto"/>
        <w:rPr>
          <w:rFonts w:asciiTheme="minorHAnsi" w:hAnsiTheme="minorHAnsi" w:cstheme="minorHAnsi"/>
        </w:rPr>
      </w:pPr>
    </w:p>
    <w:p w14:paraId="35762B96" w14:textId="029D1F11" w:rsidR="0071002E" w:rsidRPr="00FE447B" w:rsidRDefault="0071002E" w:rsidP="00502405">
      <w:pPr>
        <w:spacing w:after="0" w:line="240" w:lineRule="auto"/>
        <w:rPr>
          <w:rFonts w:asciiTheme="minorHAnsi" w:hAnsiTheme="minorHAnsi" w:cstheme="minorHAnsi"/>
        </w:rPr>
      </w:pPr>
      <w:r w:rsidRPr="00FE447B">
        <w:rPr>
          <w:rFonts w:asciiTheme="minorHAnsi" w:hAnsiTheme="minorHAnsi" w:cstheme="minorHAnsi"/>
        </w:rPr>
        <w:t xml:space="preserve">Za </w:t>
      </w:r>
      <w:r>
        <w:rPr>
          <w:rFonts w:asciiTheme="minorHAnsi" w:hAnsiTheme="minorHAnsi" w:cstheme="minorHAnsi"/>
        </w:rPr>
        <w:t>objednatele</w:t>
      </w:r>
      <w:r w:rsidRPr="00FE447B">
        <w:rPr>
          <w:rFonts w:asciiTheme="minorHAnsi" w:hAnsiTheme="minorHAnsi" w:cstheme="minorHAnsi"/>
        </w:rPr>
        <w:t>:</w:t>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t xml:space="preserve">Za </w:t>
      </w:r>
      <w:r w:rsidR="00831AA0">
        <w:rPr>
          <w:rFonts w:asciiTheme="minorHAnsi" w:hAnsiTheme="minorHAnsi" w:cstheme="minorHAnsi"/>
        </w:rPr>
        <w:t>Poskytovatel</w:t>
      </w:r>
      <w:r>
        <w:rPr>
          <w:rFonts w:asciiTheme="minorHAnsi" w:hAnsiTheme="minorHAnsi" w:cstheme="minorHAnsi"/>
        </w:rPr>
        <w:t>e</w:t>
      </w:r>
      <w:r w:rsidRPr="00FE447B">
        <w:rPr>
          <w:rFonts w:asciiTheme="minorHAnsi" w:hAnsiTheme="minorHAnsi" w:cstheme="minorHAnsi"/>
        </w:rPr>
        <w:t>:</w:t>
      </w:r>
    </w:p>
    <w:p w14:paraId="1172ED1E" w14:textId="77777777" w:rsidR="0071002E" w:rsidRPr="00FE447B" w:rsidRDefault="0071002E" w:rsidP="00502405">
      <w:pPr>
        <w:spacing w:after="0" w:line="240" w:lineRule="auto"/>
        <w:rPr>
          <w:rFonts w:asciiTheme="minorHAnsi" w:hAnsiTheme="minorHAnsi" w:cstheme="minorHAnsi"/>
        </w:rPr>
      </w:pPr>
    </w:p>
    <w:p w14:paraId="00FF404A" w14:textId="77777777" w:rsidR="0071002E" w:rsidRPr="00FE447B" w:rsidRDefault="0071002E" w:rsidP="00502405">
      <w:pPr>
        <w:spacing w:after="0" w:line="240" w:lineRule="auto"/>
        <w:rPr>
          <w:rFonts w:asciiTheme="minorHAnsi" w:hAnsiTheme="minorHAnsi" w:cstheme="minorHAnsi"/>
        </w:rPr>
      </w:pPr>
    </w:p>
    <w:p w14:paraId="4AD4D9C9" w14:textId="77777777" w:rsidR="005C29BC" w:rsidRDefault="005C29BC" w:rsidP="00502405">
      <w:pPr>
        <w:spacing w:after="0" w:line="240" w:lineRule="auto"/>
        <w:rPr>
          <w:rFonts w:asciiTheme="minorHAnsi" w:hAnsiTheme="minorHAnsi" w:cstheme="minorHAnsi"/>
          <w:shd w:val="clear" w:color="auto" w:fill="FFFFFF" w:themeFill="background1"/>
        </w:rPr>
      </w:pPr>
    </w:p>
    <w:p w14:paraId="1862336B" w14:textId="77777777" w:rsidR="000732B7" w:rsidRDefault="000732B7" w:rsidP="00502405">
      <w:pPr>
        <w:spacing w:after="0" w:line="240" w:lineRule="auto"/>
        <w:rPr>
          <w:rFonts w:asciiTheme="minorHAnsi" w:hAnsiTheme="minorHAnsi" w:cstheme="minorHAnsi"/>
          <w:shd w:val="clear" w:color="auto" w:fill="FFFFFF" w:themeFill="background1"/>
        </w:rPr>
      </w:pPr>
    </w:p>
    <w:p w14:paraId="0A5B3FE7" w14:textId="77777777" w:rsidR="000732B7" w:rsidRDefault="000732B7" w:rsidP="00502405">
      <w:pPr>
        <w:spacing w:after="0" w:line="240" w:lineRule="auto"/>
        <w:rPr>
          <w:rFonts w:asciiTheme="minorHAnsi" w:hAnsiTheme="minorHAnsi" w:cstheme="minorHAnsi"/>
          <w:shd w:val="clear" w:color="auto" w:fill="FFFFFF" w:themeFill="background1"/>
        </w:rPr>
      </w:pPr>
    </w:p>
    <w:p w14:paraId="69AF44F3" w14:textId="77777777" w:rsidR="000732B7" w:rsidRDefault="000732B7" w:rsidP="00502405">
      <w:pPr>
        <w:spacing w:after="0" w:line="240" w:lineRule="auto"/>
        <w:rPr>
          <w:rFonts w:asciiTheme="minorHAnsi" w:hAnsiTheme="minorHAnsi" w:cstheme="minorHAnsi"/>
          <w:shd w:val="clear" w:color="auto" w:fill="FFFFFF" w:themeFill="background1"/>
        </w:rPr>
      </w:pPr>
    </w:p>
    <w:p w14:paraId="03F51BC9" w14:textId="77777777" w:rsidR="000732B7" w:rsidRDefault="000732B7" w:rsidP="00502405">
      <w:pPr>
        <w:spacing w:after="0" w:line="240" w:lineRule="auto"/>
        <w:rPr>
          <w:rFonts w:asciiTheme="minorHAnsi" w:hAnsiTheme="minorHAnsi" w:cstheme="minorHAnsi"/>
          <w:shd w:val="clear" w:color="auto" w:fill="FFFFFF" w:themeFill="background1"/>
        </w:rPr>
      </w:pPr>
    </w:p>
    <w:p w14:paraId="6D37AB02" w14:textId="77777777" w:rsidR="000732B7" w:rsidRDefault="000732B7" w:rsidP="00502405">
      <w:pPr>
        <w:spacing w:after="0" w:line="240" w:lineRule="auto"/>
        <w:rPr>
          <w:rFonts w:asciiTheme="minorHAnsi" w:hAnsiTheme="minorHAnsi" w:cstheme="minorHAnsi"/>
          <w:shd w:val="clear" w:color="auto" w:fill="FFFFFF" w:themeFill="background1"/>
        </w:rPr>
      </w:pPr>
    </w:p>
    <w:p w14:paraId="62B3E0D0" w14:textId="77777777" w:rsidR="005C29BC" w:rsidRDefault="005C29BC" w:rsidP="00502405">
      <w:pPr>
        <w:spacing w:after="0" w:line="240" w:lineRule="auto"/>
        <w:rPr>
          <w:rFonts w:asciiTheme="minorHAnsi" w:hAnsiTheme="minorHAnsi" w:cstheme="minorHAnsi"/>
          <w:shd w:val="clear" w:color="auto" w:fill="FFFFFF" w:themeFill="background1"/>
        </w:rPr>
      </w:pPr>
    </w:p>
    <w:p w14:paraId="5B5206B0" w14:textId="60BD7829"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shd w:val="clear" w:color="auto" w:fill="FFFFFF" w:themeFill="background1"/>
        </w:rPr>
        <w:t>…………………………………………………</w:t>
      </w:r>
      <w:r w:rsidRPr="00FE447B">
        <w:rPr>
          <w:rFonts w:asciiTheme="minorHAnsi" w:hAnsiTheme="minorHAnsi" w:cstheme="minorHAnsi"/>
          <w:shd w:val="clear" w:color="auto" w:fill="FFFFFF" w:themeFill="background1"/>
        </w:rPr>
        <w:tab/>
      </w:r>
      <w:r w:rsidRPr="00FE447B">
        <w:rPr>
          <w:rFonts w:asciiTheme="minorHAnsi" w:hAnsiTheme="minorHAnsi" w:cstheme="minorHAnsi"/>
          <w:shd w:val="clear" w:color="auto" w:fill="FFFFFF" w:themeFill="background1"/>
        </w:rPr>
        <w:tab/>
      </w:r>
      <w:r w:rsidRPr="00FE447B">
        <w:rPr>
          <w:rFonts w:asciiTheme="minorHAnsi" w:hAnsiTheme="minorHAnsi" w:cstheme="minorHAnsi"/>
          <w:shd w:val="clear" w:color="auto" w:fill="FFFFFF" w:themeFill="background1"/>
        </w:rPr>
        <w:tab/>
      </w:r>
      <w:r w:rsidRPr="00FE447B">
        <w:rPr>
          <w:rFonts w:asciiTheme="minorHAnsi" w:hAnsiTheme="minorHAnsi" w:cstheme="minorHAnsi"/>
        </w:rPr>
        <w:t>……………………………………………………………</w:t>
      </w:r>
    </w:p>
    <w:p w14:paraId="74D7636E" w14:textId="6AE82690"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MUDr. Tomáš Gottvald</w:t>
      </w:r>
      <w:ins w:id="5" w:author="Jan Raděj" w:date="2020-01-23T14:39:00Z">
        <w:r w:rsidR="009D79C0">
          <w:rPr>
            <w:rFonts w:asciiTheme="minorHAnsi" w:hAnsiTheme="minorHAnsi" w:cstheme="minorHAnsi"/>
            <w:bCs/>
          </w:rPr>
          <w:t>, MHA</w:t>
        </w:r>
      </w:ins>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00333FA7" w:rsidRPr="00093134">
        <w:rPr>
          <w:rFonts w:asciiTheme="minorHAnsi" w:hAnsiTheme="minorHAnsi"/>
          <w:i/>
          <w:iCs/>
          <w:highlight w:val="yellow"/>
        </w:rPr>
        <w:t>(doplní dodavatel)</w:t>
      </w:r>
    </w:p>
    <w:p w14:paraId="060E61EF" w14:textId="77777777"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předseda představenstva</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p>
    <w:p w14:paraId="70CFC1BF" w14:textId="77777777"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ab/>
      </w:r>
    </w:p>
    <w:p w14:paraId="72B740F1" w14:textId="77777777" w:rsidR="005C29BC" w:rsidRDefault="005C29BC" w:rsidP="00502405">
      <w:pPr>
        <w:spacing w:after="0" w:line="240" w:lineRule="auto"/>
        <w:rPr>
          <w:rFonts w:asciiTheme="minorHAnsi" w:hAnsiTheme="minorHAnsi" w:cstheme="minorHAnsi"/>
          <w:bCs/>
        </w:rPr>
      </w:pPr>
    </w:p>
    <w:p w14:paraId="7364962C" w14:textId="77777777" w:rsidR="000732B7" w:rsidRDefault="000732B7" w:rsidP="00502405">
      <w:pPr>
        <w:spacing w:after="0" w:line="240" w:lineRule="auto"/>
        <w:rPr>
          <w:rFonts w:asciiTheme="minorHAnsi" w:hAnsiTheme="minorHAnsi" w:cstheme="minorHAnsi"/>
          <w:bCs/>
        </w:rPr>
      </w:pPr>
    </w:p>
    <w:p w14:paraId="707B5C5D" w14:textId="77777777" w:rsidR="00982505" w:rsidRDefault="00982505" w:rsidP="00502405">
      <w:pPr>
        <w:spacing w:after="0" w:line="240" w:lineRule="auto"/>
        <w:rPr>
          <w:rFonts w:asciiTheme="minorHAnsi" w:hAnsiTheme="minorHAnsi" w:cstheme="minorHAnsi"/>
          <w:bCs/>
        </w:rPr>
      </w:pPr>
    </w:p>
    <w:p w14:paraId="74E1FE35" w14:textId="77777777" w:rsidR="000732B7" w:rsidRDefault="000732B7" w:rsidP="00502405">
      <w:pPr>
        <w:spacing w:after="0" w:line="240" w:lineRule="auto"/>
        <w:rPr>
          <w:rFonts w:asciiTheme="minorHAnsi" w:hAnsiTheme="minorHAnsi" w:cstheme="minorHAnsi"/>
          <w:bCs/>
        </w:rPr>
      </w:pPr>
    </w:p>
    <w:p w14:paraId="2B87EB7F" w14:textId="77777777" w:rsidR="000732B7" w:rsidRDefault="000732B7" w:rsidP="00502405">
      <w:pPr>
        <w:spacing w:after="0" w:line="240" w:lineRule="auto"/>
        <w:rPr>
          <w:rFonts w:asciiTheme="minorHAnsi" w:hAnsiTheme="minorHAnsi" w:cstheme="minorHAnsi"/>
          <w:bCs/>
        </w:rPr>
      </w:pPr>
    </w:p>
    <w:p w14:paraId="7B436432" w14:textId="77777777" w:rsidR="005C29BC" w:rsidRPr="00FE447B" w:rsidRDefault="005C29BC" w:rsidP="00502405">
      <w:pPr>
        <w:spacing w:after="0" w:line="240" w:lineRule="auto"/>
        <w:rPr>
          <w:rFonts w:asciiTheme="minorHAnsi" w:hAnsiTheme="minorHAnsi" w:cstheme="minorHAnsi"/>
          <w:bCs/>
        </w:rPr>
      </w:pPr>
    </w:p>
    <w:p w14:paraId="19C2A6AD" w14:textId="77777777" w:rsidR="0071002E" w:rsidRPr="00FE447B" w:rsidRDefault="0071002E" w:rsidP="00502405">
      <w:pPr>
        <w:spacing w:after="0" w:line="240" w:lineRule="auto"/>
        <w:rPr>
          <w:rFonts w:asciiTheme="minorHAnsi" w:hAnsiTheme="minorHAnsi" w:cstheme="minorHAnsi"/>
          <w:bCs/>
        </w:rPr>
      </w:pPr>
    </w:p>
    <w:p w14:paraId="5B810B65" w14:textId="5FB7A472" w:rsidR="0071002E" w:rsidRPr="00FE447B" w:rsidRDefault="0071002E" w:rsidP="00502405">
      <w:pPr>
        <w:spacing w:after="0" w:line="240" w:lineRule="auto"/>
        <w:rPr>
          <w:rFonts w:asciiTheme="minorHAnsi" w:hAnsiTheme="minorHAnsi" w:cstheme="minorHAnsi"/>
          <w:b/>
        </w:rPr>
      </w:pPr>
      <w:r w:rsidRPr="00FE447B">
        <w:rPr>
          <w:rFonts w:asciiTheme="minorHAnsi" w:hAnsiTheme="minorHAnsi" w:cstheme="minorHAnsi"/>
        </w:rPr>
        <w:t>…</w:t>
      </w:r>
      <w:r w:rsidR="000732B7">
        <w:rPr>
          <w:rFonts w:asciiTheme="minorHAnsi" w:hAnsiTheme="minorHAnsi" w:cstheme="minorHAnsi"/>
        </w:rPr>
        <w:t>.</w:t>
      </w:r>
      <w:r w:rsidRPr="00FE447B">
        <w:rPr>
          <w:rFonts w:asciiTheme="minorHAnsi" w:hAnsiTheme="minorHAnsi" w:cstheme="minorHAnsi"/>
        </w:rPr>
        <w:t>……………………………………………</w:t>
      </w:r>
      <w:r w:rsidRPr="00FE447B">
        <w:rPr>
          <w:rFonts w:asciiTheme="minorHAnsi" w:hAnsiTheme="minorHAnsi" w:cstheme="minorHAnsi"/>
        </w:rPr>
        <w:tab/>
      </w:r>
      <w:r w:rsidR="000732B7">
        <w:rPr>
          <w:rFonts w:asciiTheme="minorHAnsi" w:hAnsiTheme="minorHAnsi" w:cstheme="minorHAnsi"/>
        </w:rPr>
        <w:t xml:space="preserve">                </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rPr>
        <w:t>……………………………………………………………</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p>
    <w:p w14:paraId="009F05A6" w14:textId="5EC75D09" w:rsidR="0071002E" w:rsidRPr="00C22EFE" w:rsidRDefault="000732B7">
      <w:pPr>
        <w:pStyle w:val="Zkladntext2"/>
        <w:spacing w:after="0" w:line="240" w:lineRule="auto"/>
        <w:rPr>
          <w:rFonts w:asciiTheme="minorHAnsi" w:hAnsiTheme="minorHAnsi" w:cstheme="minorHAnsi"/>
          <w:sz w:val="22"/>
          <w:szCs w:val="22"/>
        </w:rPr>
      </w:pPr>
      <w:r>
        <w:rPr>
          <w:rFonts w:cs="Arial"/>
          <w:sz w:val="22"/>
          <w:szCs w:val="22"/>
        </w:rPr>
        <w:t>Ing. František Lešundák</w:t>
      </w:r>
      <w:r w:rsidRPr="00C22EFE" w:rsidDel="000732B7">
        <w:rPr>
          <w:rFonts w:asciiTheme="minorHAnsi" w:hAnsiTheme="minorHAnsi" w:cstheme="minorHAnsi"/>
          <w:sz w:val="22"/>
          <w:szCs w:val="22"/>
        </w:rPr>
        <w:t xml:space="preserve"> </w:t>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333FA7" w:rsidRPr="00093134">
        <w:rPr>
          <w:rFonts w:asciiTheme="minorHAnsi" w:hAnsiTheme="minorHAnsi"/>
          <w:i/>
          <w:iCs/>
          <w:highlight w:val="yellow"/>
        </w:rPr>
        <w:t>(doplní dodavatel)</w:t>
      </w:r>
      <w:r w:rsidR="0071002E" w:rsidRPr="00C22EFE">
        <w:rPr>
          <w:rFonts w:asciiTheme="minorHAnsi" w:hAnsiTheme="minorHAnsi" w:cstheme="minorHAnsi"/>
          <w:sz w:val="22"/>
          <w:szCs w:val="22"/>
        </w:rPr>
        <w:tab/>
      </w:r>
    </w:p>
    <w:p w14:paraId="1289AA53" w14:textId="77777777" w:rsidR="00DD4F1E" w:rsidRDefault="000732B7" w:rsidP="00F22248">
      <w:pPr>
        <w:pStyle w:val="Smlouva-slo"/>
        <w:widowControl w:val="0"/>
        <w:spacing w:before="0" w:line="276" w:lineRule="auto"/>
        <w:jc w:val="left"/>
        <w:rPr>
          <w:rFonts w:asciiTheme="minorHAnsi" w:hAnsiTheme="minorHAnsi" w:cstheme="minorHAnsi"/>
          <w:sz w:val="22"/>
          <w:szCs w:val="22"/>
        </w:rPr>
      </w:pPr>
      <w:r w:rsidRPr="000732B7">
        <w:rPr>
          <w:rFonts w:asciiTheme="minorHAnsi" w:hAnsiTheme="minorHAnsi" w:cstheme="minorHAnsi"/>
          <w:sz w:val="22"/>
          <w:szCs w:val="22"/>
        </w:rPr>
        <w:t>místopředseda představenstva</w:t>
      </w:r>
      <w:r w:rsidRPr="000732B7" w:rsidDel="000732B7">
        <w:rPr>
          <w:rFonts w:asciiTheme="minorHAnsi" w:hAnsiTheme="minorHAnsi" w:cstheme="minorHAnsi"/>
          <w:sz w:val="22"/>
          <w:szCs w:val="22"/>
        </w:rPr>
        <w:t xml:space="preserve"> </w:t>
      </w:r>
    </w:p>
    <w:p w14:paraId="62D16EC0" w14:textId="77777777" w:rsidR="007C41C4" w:rsidRDefault="007C41C4" w:rsidP="008376EB">
      <w:pPr>
        <w:pStyle w:val="Bezmezer"/>
        <w:jc w:val="both"/>
        <w:rPr>
          <w:rFonts w:asciiTheme="minorHAnsi" w:hAnsiTheme="minorHAnsi"/>
        </w:rPr>
      </w:pPr>
    </w:p>
    <w:p w14:paraId="179297B1" w14:textId="77777777" w:rsidR="007C41C4" w:rsidRDefault="007C41C4" w:rsidP="008376EB">
      <w:pPr>
        <w:pStyle w:val="Bezmezer"/>
        <w:jc w:val="both"/>
        <w:rPr>
          <w:rFonts w:asciiTheme="minorHAnsi" w:hAnsiTheme="minorHAnsi"/>
        </w:rPr>
      </w:pPr>
    </w:p>
    <w:p w14:paraId="6DD20FE7" w14:textId="77777777" w:rsidR="007C41C4" w:rsidRDefault="007C41C4" w:rsidP="008376EB">
      <w:pPr>
        <w:pStyle w:val="Bezmezer"/>
        <w:jc w:val="both"/>
        <w:rPr>
          <w:rFonts w:asciiTheme="minorHAnsi" w:hAnsiTheme="minorHAnsi"/>
        </w:rPr>
      </w:pPr>
    </w:p>
    <w:p w14:paraId="6E5D4E13" w14:textId="77777777" w:rsidR="008A416F" w:rsidRPr="00DC1576" w:rsidRDefault="008A416F" w:rsidP="008376EB">
      <w:pPr>
        <w:pStyle w:val="Bezmezer"/>
        <w:jc w:val="both"/>
        <w:rPr>
          <w:rFonts w:asciiTheme="minorHAnsi" w:hAnsiTheme="minorHAnsi"/>
        </w:rPr>
      </w:pPr>
      <w:r w:rsidRPr="00DC1576">
        <w:rPr>
          <w:rFonts w:asciiTheme="minorHAnsi" w:hAnsiTheme="minorHAnsi"/>
        </w:rPr>
        <w:lastRenderedPageBreak/>
        <w:t xml:space="preserve">Příloha č. 1 - Specifikace přístrojového vybavení </w:t>
      </w:r>
    </w:p>
    <w:p w14:paraId="6619FD2D" w14:textId="77777777" w:rsidR="008C110D" w:rsidRDefault="008C110D" w:rsidP="008376EB">
      <w:pPr>
        <w:pStyle w:val="Bezmezer"/>
        <w:jc w:val="both"/>
        <w:rPr>
          <w:rFonts w:asciiTheme="minorHAnsi" w:hAnsiTheme="minorHAnsi"/>
          <w:color w:val="FF0000"/>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842"/>
        <w:gridCol w:w="4111"/>
        <w:gridCol w:w="2415"/>
      </w:tblGrid>
      <w:tr w:rsidR="00C7719D" w:rsidRPr="005A6F92" w14:paraId="77FBAD7A" w14:textId="77777777" w:rsidTr="002325FA">
        <w:trPr>
          <w:trHeight w:val="406"/>
        </w:trPr>
        <w:tc>
          <w:tcPr>
            <w:tcW w:w="1555" w:type="dxa"/>
            <w:shd w:val="clear" w:color="auto" w:fill="D9D9D9" w:themeFill="background1" w:themeFillShade="D9"/>
            <w:vAlign w:val="center"/>
          </w:tcPr>
          <w:p w14:paraId="2687D0AA" w14:textId="6526A7BF" w:rsidR="00C7719D" w:rsidRPr="00C7719D" w:rsidRDefault="00C7719D" w:rsidP="008376EB">
            <w:pPr>
              <w:autoSpaceDE w:val="0"/>
              <w:autoSpaceDN w:val="0"/>
              <w:spacing w:after="0" w:line="240" w:lineRule="auto"/>
              <w:ind w:left="273"/>
              <w:jc w:val="center"/>
              <w:rPr>
                <w:rFonts w:asciiTheme="minorHAnsi" w:hAnsiTheme="minorHAnsi" w:cs="Arial"/>
                <w:b/>
                <w:bCs/>
              </w:rPr>
            </w:pPr>
          </w:p>
        </w:tc>
        <w:tc>
          <w:tcPr>
            <w:tcW w:w="1842" w:type="dxa"/>
            <w:shd w:val="clear" w:color="auto" w:fill="D9D9D9" w:themeFill="background1" w:themeFillShade="D9"/>
            <w:vAlign w:val="center"/>
          </w:tcPr>
          <w:p w14:paraId="435CE09A" w14:textId="201873FE" w:rsidR="00C7719D" w:rsidRPr="00C7719D" w:rsidRDefault="00C7719D" w:rsidP="008376EB">
            <w:pPr>
              <w:autoSpaceDE w:val="0"/>
              <w:autoSpaceDN w:val="0"/>
              <w:spacing w:after="0" w:line="240" w:lineRule="auto"/>
              <w:ind w:left="273"/>
              <w:jc w:val="center"/>
              <w:rPr>
                <w:rFonts w:asciiTheme="minorHAnsi" w:hAnsiTheme="minorHAnsi" w:cs="Arial"/>
                <w:b/>
                <w:bCs/>
              </w:rPr>
            </w:pPr>
          </w:p>
        </w:tc>
        <w:tc>
          <w:tcPr>
            <w:tcW w:w="4111" w:type="dxa"/>
            <w:shd w:val="clear" w:color="auto" w:fill="D9D9D9" w:themeFill="background1" w:themeFillShade="D9"/>
            <w:vAlign w:val="center"/>
          </w:tcPr>
          <w:p w14:paraId="5D213B6D" w14:textId="46D62363" w:rsidR="00C7719D" w:rsidRPr="00C7719D" w:rsidRDefault="00C7719D" w:rsidP="008376EB">
            <w:pPr>
              <w:autoSpaceDE w:val="0"/>
              <w:autoSpaceDN w:val="0"/>
              <w:spacing w:after="0" w:line="240" w:lineRule="auto"/>
              <w:ind w:left="273"/>
              <w:jc w:val="center"/>
              <w:rPr>
                <w:rFonts w:asciiTheme="minorHAnsi" w:hAnsiTheme="minorHAnsi" w:cs="Arial"/>
                <w:b/>
                <w:bCs/>
              </w:rPr>
            </w:pPr>
          </w:p>
        </w:tc>
        <w:tc>
          <w:tcPr>
            <w:tcW w:w="2415" w:type="dxa"/>
            <w:shd w:val="clear" w:color="auto" w:fill="D9D9D9" w:themeFill="background1" w:themeFillShade="D9"/>
            <w:vAlign w:val="center"/>
          </w:tcPr>
          <w:p w14:paraId="5EF1A960" w14:textId="59DE7909" w:rsidR="00C7719D" w:rsidRPr="00C7719D" w:rsidRDefault="00C7719D" w:rsidP="008376EB">
            <w:pPr>
              <w:autoSpaceDE w:val="0"/>
              <w:autoSpaceDN w:val="0"/>
              <w:spacing w:after="0" w:line="240" w:lineRule="auto"/>
              <w:ind w:left="311"/>
              <w:jc w:val="center"/>
              <w:rPr>
                <w:rFonts w:asciiTheme="minorHAnsi" w:hAnsiTheme="minorHAnsi" w:cs="Arial"/>
                <w:b/>
                <w:bCs/>
              </w:rPr>
            </w:pPr>
          </w:p>
        </w:tc>
      </w:tr>
      <w:tr w:rsidR="00C7719D" w:rsidRPr="005A6F92" w14:paraId="65DBCFA8" w14:textId="77777777" w:rsidTr="002325FA">
        <w:tc>
          <w:tcPr>
            <w:tcW w:w="1555" w:type="dxa"/>
            <w:shd w:val="clear" w:color="auto" w:fill="auto"/>
          </w:tcPr>
          <w:p w14:paraId="313832BD" w14:textId="73C4693F"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3FF3A40" w14:textId="44F12FD2"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16A8EEF" w14:textId="2F395150" w:rsidR="00C7719D" w:rsidRPr="00C7719D" w:rsidRDefault="00C7719D" w:rsidP="008376EB">
            <w:pPr>
              <w:spacing w:after="0" w:line="240" w:lineRule="auto"/>
              <w:ind w:left="360"/>
              <w:rPr>
                <w:rFonts w:asciiTheme="minorHAnsi" w:hAnsiTheme="minorHAnsi" w:cs="Arial"/>
                <w:b/>
              </w:rPr>
            </w:pPr>
          </w:p>
        </w:tc>
        <w:tc>
          <w:tcPr>
            <w:tcW w:w="2415" w:type="dxa"/>
            <w:shd w:val="clear" w:color="auto" w:fill="auto"/>
            <w:vAlign w:val="center"/>
          </w:tcPr>
          <w:p w14:paraId="6FFA0697" w14:textId="16FE2760" w:rsidR="00C7719D" w:rsidRPr="00C7719D" w:rsidRDefault="00C7719D" w:rsidP="008376EB">
            <w:pPr>
              <w:spacing w:after="0" w:line="240" w:lineRule="auto"/>
              <w:ind w:left="360"/>
              <w:jc w:val="center"/>
              <w:rPr>
                <w:rFonts w:asciiTheme="minorHAnsi" w:hAnsiTheme="minorHAnsi" w:cs="Arial"/>
              </w:rPr>
            </w:pPr>
          </w:p>
        </w:tc>
      </w:tr>
      <w:tr w:rsidR="00C7719D" w:rsidRPr="005A6F92" w14:paraId="67B02756" w14:textId="77777777" w:rsidTr="002325FA">
        <w:tc>
          <w:tcPr>
            <w:tcW w:w="1555" w:type="dxa"/>
            <w:shd w:val="clear" w:color="auto" w:fill="auto"/>
          </w:tcPr>
          <w:p w14:paraId="3CBA4EB3" w14:textId="4FCFD4D3"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26A0DBB" w14:textId="23A01845"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499D9D91" w14:textId="037110D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3EB2AD53" w14:textId="51068D8C" w:rsidR="00C7719D" w:rsidRPr="00C7719D" w:rsidRDefault="00C7719D" w:rsidP="008376EB">
            <w:pPr>
              <w:spacing w:after="0" w:line="240" w:lineRule="auto"/>
              <w:ind w:left="360"/>
              <w:jc w:val="center"/>
              <w:rPr>
                <w:rFonts w:asciiTheme="minorHAnsi" w:hAnsiTheme="minorHAnsi" w:cs="Arial"/>
              </w:rPr>
            </w:pPr>
          </w:p>
        </w:tc>
      </w:tr>
      <w:tr w:rsidR="00C7719D" w:rsidRPr="005A6F92" w14:paraId="513474C4" w14:textId="77777777" w:rsidTr="002325FA">
        <w:tc>
          <w:tcPr>
            <w:tcW w:w="1555" w:type="dxa"/>
            <w:shd w:val="clear" w:color="auto" w:fill="auto"/>
          </w:tcPr>
          <w:p w14:paraId="6BE1F471" w14:textId="50683515"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66B89F6" w14:textId="368611DE"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76988665" w14:textId="5A66D855"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468BD56" w14:textId="7324809C" w:rsidR="00C7719D" w:rsidRPr="00C7719D" w:rsidRDefault="00C7719D" w:rsidP="008376EB">
            <w:pPr>
              <w:spacing w:after="0" w:line="240" w:lineRule="auto"/>
              <w:ind w:left="360"/>
              <w:jc w:val="center"/>
              <w:rPr>
                <w:rFonts w:asciiTheme="minorHAnsi" w:hAnsiTheme="minorHAnsi" w:cs="Arial"/>
              </w:rPr>
            </w:pPr>
          </w:p>
        </w:tc>
      </w:tr>
      <w:tr w:rsidR="00C7719D" w:rsidRPr="005A6F92" w14:paraId="2B671C1D" w14:textId="77777777" w:rsidTr="002325FA">
        <w:tc>
          <w:tcPr>
            <w:tcW w:w="1555" w:type="dxa"/>
            <w:shd w:val="clear" w:color="auto" w:fill="auto"/>
          </w:tcPr>
          <w:p w14:paraId="64706BF3" w14:textId="641DAF7E"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47EA46EF" w14:textId="1D15B06B"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1B009C2" w14:textId="6E786DB5"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972FD2A" w14:textId="48C952C0" w:rsidR="00C7719D" w:rsidRPr="00C7719D" w:rsidRDefault="00C7719D" w:rsidP="008376EB">
            <w:pPr>
              <w:spacing w:after="0" w:line="240" w:lineRule="auto"/>
              <w:ind w:left="360"/>
              <w:jc w:val="center"/>
              <w:rPr>
                <w:rFonts w:asciiTheme="minorHAnsi" w:hAnsiTheme="minorHAnsi" w:cs="Arial"/>
              </w:rPr>
            </w:pPr>
          </w:p>
        </w:tc>
      </w:tr>
      <w:tr w:rsidR="00C7719D" w:rsidRPr="005A6F92" w14:paraId="7DB183EF" w14:textId="77777777" w:rsidTr="002325FA">
        <w:tc>
          <w:tcPr>
            <w:tcW w:w="1555" w:type="dxa"/>
            <w:shd w:val="clear" w:color="auto" w:fill="auto"/>
          </w:tcPr>
          <w:p w14:paraId="2DAE4593" w14:textId="72E927DA"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11AFE55B" w14:textId="3D4749DB"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3FE9C71" w14:textId="4452F32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79C4605B" w14:textId="61E25E92" w:rsidR="00C7719D" w:rsidRPr="00C7719D" w:rsidRDefault="00C7719D" w:rsidP="008376EB">
            <w:pPr>
              <w:spacing w:after="0" w:line="240" w:lineRule="auto"/>
              <w:ind w:left="360"/>
              <w:jc w:val="center"/>
              <w:rPr>
                <w:rFonts w:asciiTheme="minorHAnsi" w:hAnsiTheme="minorHAnsi" w:cs="Arial"/>
              </w:rPr>
            </w:pPr>
          </w:p>
        </w:tc>
      </w:tr>
      <w:tr w:rsidR="00C7719D" w:rsidRPr="005A6F92" w14:paraId="60865877" w14:textId="77777777" w:rsidTr="002325FA">
        <w:tc>
          <w:tcPr>
            <w:tcW w:w="1555" w:type="dxa"/>
            <w:shd w:val="clear" w:color="auto" w:fill="auto"/>
          </w:tcPr>
          <w:p w14:paraId="1E1F51DA" w14:textId="1F50D3C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3293CC92" w14:textId="76A1268D"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6B1BD59A" w14:textId="3665B36D"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25DE699C" w14:textId="75AAD977" w:rsidR="00C7719D" w:rsidRPr="00C7719D" w:rsidRDefault="00C7719D" w:rsidP="008376EB">
            <w:pPr>
              <w:spacing w:after="0" w:line="240" w:lineRule="auto"/>
              <w:ind w:left="360"/>
              <w:jc w:val="center"/>
              <w:rPr>
                <w:rFonts w:asciiTheme="minorHAnsi" w:hAnsiTheme="minorHAnsi" w:cs="Arial"/>
              </w:rPr>
            </w:pPr>
          </w:p>
        </w:tc>
      </w:tr>
      <w:tr w:rsidR="00C7719D" w:rsidRPr="005A6F92" w14:paraId="00640415" w14:textId="77777777" w:rsidTr="002325FA">
        <w:tc>
          <w:tcPr>
            <w:tcW w:w="1555" w:type="dxa"/>
            <w:shd w:val="clear" w:color="auto" w:fill="auto"/>
          </w:tcPr>
          <w:p w14:paraId="1CFCC26C" w14:textId="16A492C0"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7BB6002" w14:textId="3C3349D7"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5A5EFE19" w14:textId="7CFE208A"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946E8F7" w14:textId="7AD94A23" w:rsidR="00C7719D" w:rsidRPr="00C7719D" w:rsidRDefault="00C7719D" w:rsidP="008376EB">
            <w:pPr>
              <w:spacing w:after="0" w:line="240" w:lineRule="auto"/>
              <w:ind w:left="360"/>
              <w:jc w:val="center"/>
              <w:rPr>
                <w:rFonts w:asciiTheme="minorHAnsi" w:hAnsiTheme="minorHAnsi" w:cs="Arial"/>
              </w:rPr>
            </w:pPr>
          </w:p>
        </w:tc>
      </w:tr>
      <w:tr w:rsidR="00C7719D" w:rsidRPr="005A6F92" w14:paraId="0F95AA7F" w14:textId="77777777" w:rsidTr="002325FA">
        <w:tc>
          <w:tcPr>
            <w:tcW w:w="1555" w:type="dxa"/>
            <w:shd w:val="clear" w:color="auto" w:fill="auto"/>
          </w:tcPr>
          <w:p w14:paraId="17FD3D86" w14:textId="697FCB9A"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692DF161" w14:textId="6615B2F8"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2920B2F" w14:textId="59A69101"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7C3DA2C" w14:textId="429E9AD4" w:rsidR="00C7719D" w:rsidRPr="00C7719D" w:rsidRDefault="00C7719D" w:rsidP="008376EB">
            <w:pPr>
              <w:spacing w:after="0" w:line="240" w:lineRule="auto"/>
              <w:ind w:left="360"/>
              <w:jc w:val="center"/>
              <w:rPr>
                <w:rFonts w:asciiTheme="minorHAnsi" w:hAnsiTheme="minorHAnsi" w:cs="Arial"/>
              </w:rPr>
            </w:pPr>
          </w:p>
        </w:tc>
      </w:tr>
      <w:tr w:rsidR="00C7719D" w:rsidRPr="005A6F92" w14:paraId="23B7A9CD" w14:textId="77777777" w:rsidTr="002325FA">
        <w:tc>
          <w:tcPr>
            <w:tcW w:w="1555" w:type="dxa"/>
            <w:shd w:val="clear" w:color="auto" w:fill="auto"/>
          </w:tcPr>
          <w:p w14:paraId="7BBA7BD0" w14:textId="7EB99DF0"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3C2CC4D0" w14:textId="4F976990"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1C8728EB" w14:textId="73BA5D3A"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839928C" w14:textId="66B2C848" w:rsidR="00C7719D" w:rsidRPr="00C7719D" w:rsidRDefault="00C7719D" w:rsidP="008376EB">
            <w:pPr>
              <w:spacing w:after="0" w:line="240" w:lineRule="auto"/>
              <w:ind w:left="360"/>
              <w:jc w:val="center"/>
              <w:rPr>
                <w:rFonts w:asciiTheme="minorHAnsi" w:hAnsiTheme="minorHAnsi" w:cs="Arial"/>
              </w:rPr>
            </w:pPr>
          </w:p>
        </w:tc>
      </w:tr>
      <w:tr w:rsidR="00C7719D" w:rsidRPr="005A6F92" w14:paraId="1CC610C6" w14:textId="77777777" w:rsidTr="002325FA">
        <w:tc>
          <w:tcPr>
            <w:tcW w:w="1555" w:type="dxa"/>
            <w:shd w:val="clear" w:color="auto" w:fill="auto"/>
          </w:tcPr>
          <w:p w14:paraId="57F9E601" w14:textId="77701B9A"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8F9879C" w14:textId="42DB704D"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7D43DF2" w14:textId="6BE171E6" w:rsidR="00C7719D" w:rsidRPr="00C7719D" w:rsidRDefault="00C7719D" w:rsidP="008376EB">
            <w:pPr>
              <w:spacing w:after="0" w:line="240" w:lineRule="auto"/>
              <w:ind w:left="360"/>
              <w:rPr>
                <w:rFonts w:asciiTheme="minorHAnsi" w:hAnsiTheme="minorHAnsi" w:cs="Arial"/>
                <w:b/>
              </w:rPr>
            </w:pPr>
          </w:p>
        </w:tc>
        <w:tc>
          <w:tcPr>
            <w:tcW w:w="2415" w:type="dxa"/>
            <w:shd w:val="clear" w:color="auto" w:fill="auto"/>
            <w:vAlign w:val="center"/>
          </w:tcPr>
          <w:p w14:paraId="74593152" w14:textId="31ECFE38" w:rsidR="00C7719D" w:rsidRPr="00C7719D" w:rsidRDefault="00C7719D" w:rsidP="008376EB">
            <w:pPr>
              <w:spacing w:after="0" w:line="240" w:lineRule="auto"/>
              <w:ind w:left="360"/>
              <w:jc w:val="center"/>
              <w:rPr>
                <w:rFonts w:asciiTheme="minorHAnsi" w:hAnsiTheme="minorHAnsi" w:cs="Arial"/>
              </w:rPr>
            </w:pPr>
          </w:p>
        </w:tc>
      </w:tr>
      <w:tr w:rsidR="00C7719D" w:rsidRPr="005A6F92" w14:paraId="7BAAE8D9" w14:textId="77777777" w:rsidTr="002325FA">
        <w:tc>
          <w:tcPr>
            <w:tcW w:w="1555" w:type="dxa"/>
            <w:shd w:val="clear" w:color="auto" w:fill="auto"/>
          </w:tcPr>
          <w:p w14:paraId="757E4AAD" w14:textId="2AB17DA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0903CB62" w14:textId="264E737E"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719E1DE1" w14:textId="003FAFF8"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9ED322E" w14:textId="22DFD6C9" w:rsidR="00C7719D" w:rsidRPr="00C7719D" w:rsidRDefault="00C7719D" w:rsidP="008376EB">
            <w:pPr>
              <w:spacing w:after="0" w:line="240" w:lineRule="auto"/>
              <w:ind w:left="360"/>
              <w:jc w:val="center"/>
              <w:rPr>
                <w:rFonts w:asciiTheme="minorHAnsi" w:hAnsiTheme="minorHAnsi" w:cs="Arial"/>
              </w:rPr>
            </w:pPr>
          </w:p>
        </w:tc>
      </w:tr>
      <w:tr w:rsidR="00C7719D" w:rsidRPr="005A6F92" w14:paraId="62647792" w14:textId="77777777" w:rsidTr="002325FA">
        <w:tc>
          <w:tcPr>
            <w:tcW w:w="1555" w:type="dxa"/>
            <w:shd w:val="clear" w:color="auto" w:fill="auto"/>
          </w:tcPr>
          <w:p w14:paraId="66B3BA60" w14:textId="04B49C54"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1801E44C" w14:textId="38392E5E"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1B9FEEE9" w14:textId="00C59D8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619D1611" w14:textId="762EE9A0" w:rsidR="00C7719D" w:rsidRPr="00C7719D" w:rsidRDefault="00C7719D" w:rsidP="008376EB">
            <w:pPr>
              <w:spacing w:after="0" w:line="240" w:lineRule="auto"/>
              <w:ind w:left="360"/>
              <w:jc w:val="center"/>
              <w:rPr>
                <w:rFonts w:asciiTheme="minorHAnsi" w:hAnsiTheme="minorHAnsi" w:cs="Arial"/>
              </w:rPr>
            </w:pPr>
          </w:p>
        </w:tc>
      </w:tr>
      <w:tr w:rsidR="00C7719D" w:rsidRPr="005A6F92" w14:paraId="7CB9B349" w14:textId="77777777" w:rsidTr="002325FA">
        <w:tc>
          <w:tcPr>
            <w:tcW w:w="1555" w:type="dxa"/>
            <w:shd w:val="clear" w:color="auto" w:fill="auto"/>
          </w:tcPr>
          <w:p w14:paraId="434BFD5F" w14:textId="3E4805A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543FD7A" w14:textId="798A00A7"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C60149A" w14:textId="1F3619D7"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7D032545" w14:textId="1FDDE8BB" w:rsidR="00C7719D" w:rsidRPr="00C7719D" w:rsidRDefault="00C7719D" w:rsidP="008376EB">
            <w:pPr>
              <w:spacing w:after="0" w:line="240" w:lineRule="auto"/>
              <w:ind w:left="360"/>
              <w:jc w:val="center"/>
              <w:rPr>
                <w:rFonts w:asciiTheme="minorHAnsi" w:hAnsiTheme="minorHAnsi" w:cs="Arial"/>
              </w:rPr>
            </w:pPr>
          </w:p>
        </w:tc>
      </w:tr>
      <w:tr w:rsidR="00C7719D" w:rsidRPr="005A6F92" w14:paraId="30AD6C8B" w14:textId="77777777" w:rsidTr="002325FA">
        <w:tc>
          <w:tcPr>
            <w:tcW w:w="1555" w:type="dxa"/>
            <w:shd w:val="clear" w:color="auto" w:fill="auto"/>
          </w:tcPr>
          <w:p w14:paraId="7B1FF505" w14:textId="408A3DC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1407CA9D" w14:textId="2A41FCC1"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9F49E03" w14:textId="0071D697"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85E9CAE" w14:textId="6C0E6CD3" w:rsidR="00C7719D" w:rsidRPr="00C7719D" w:rsidRDefault="00C7719D" w:rsidP="008376EB">
            <w:pPr>
              <w:spacing w:after="0" w:line="240" w:lineRule="auto"/>
              <w:ind w:left="360"/>
              <w:jc w:val="center"/>
              <w:rPr>
                <w:rFonts w:asciiTheme="minorHAnsi" w:hAnsiTheme="minorHAnsi" w:cs="Arial"/>
              </w:rPr>
            </w:pPr>
          </w:p>
        </w:tc>
      </w:tr>
      <w:tr w:rsidR="00C7719D" w:rsidRPr="005A6F92" w14:paraId="4106F39D" w14:textId="77777777" w:rsidTr="002325FA">
        <w:tc>
          <w:tcPr>
            <w:tcW w:w="1555" w:type="dxa"/>
            <w:shd w:val="clear" w:color="auto" w:fill="auto"/>
          </w:tcPr>
          <w:p w14:paraId="0829E638" w14:textId="0B1D60B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4A719E07" w14:textId="4D0D1CF9"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3C8486A" w14:textId="2BB8010D"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358EC421" w14:textId="12719D9B" w:rsidR="00C7719D" w:rsidRPr="00C7719D" w:rsidRDefault="00C7719D" w:rsidP="008376EB">
            <w:pPr>
              <w:spacing w:after="0" w:line="240" w:lineRule="auto"/>
              <w:ind w:left="360"/>
              <w:jc w:val="center"/>
              <w:rPr>
                <w:rFonts w:asciiTheme="minorHAnsi" w:hAnsiTheme="minorHAnsi" w:cs="Arial"/>
              </w:rPr>
            </w:pPr>
          </w:p>
        </w:tc>
      </w:tr>
      <w:tr w:rsidR="00C7719D" w:rsidRPr="005A6F92" w14:paraId="51B1E285" w14:textId="77777777" w:rsidTr="002325FA">
        <w:tc>
          <w:tcPr>
            <w:tcW w:w="1555" w:type="dxa"/>
            <w:shd w:val="clear" w:color="auto" w:fill="auto"/>
          </w:tcPr>
          <w:p w14:paraId="42BCAEC5" w14:textId="29D552A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B898226" w14:textId="743ED744"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4552C9B1" w14:textId="7782E958"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141055A2" w14:textId="0114014F" w:rsidR="00C7719D" w:rsidRPr="00C7719D" w:rsidRDefault="00C7719D" w:rsidP="008376EB">
            <w:pPr>
              <w:spacing w:after="0" w:line="240" w:lineRule="auto"/>
              <w:ind w:left="360"/>
              <w:jc w:val="center"/>
              <w:rPr>
                <w:rFonts w:asciiTheme="minorHAnsi" w:hAnsiTheme="minorHAnsi" w:cs="Arial"/>
              </w:rPr>
            </w:pPr>
          </w:p>
        </w:tc>
      </w:tr>
      <w:tr w:rsidR="00C7719D" w:rsidRPr="005A6F92" w14:paraId="2986C8CA" w14:textId="77777777" w:rsidTr="002325FA">
        <w:tc>
          <w:tcPr>
            <w:tcW w:w="1555" w:type="dxa"/>
            <w:shd w:val="clear" w:color="auto" w:fill="auto"/>
          </w:tcPr>
          <w:p w14:paraId="304BEAC6" w14:textId="21D9A685"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6B7A7B54" w14:textId="51F79345"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54DA37B5" w14:textId="16338810"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297EDB3" w14:textId="77D08963" w:rsidR="00C7719D" w:rsidRPr="00C7719D" w:rsidRDefault="00C7719D" w:rsidP="008376EB">
            <w:pPr>
              <w:spacing w:after="0" w:line="240" w:lineRule="auto"/>
              <w:ind w:left="360"/>
              <w:jc w:val="center"/>
              <w:rPr>
                <w:rFonts w:asciiTheme="minorHAnsi" w:hAnsiTheme="minorHAnsi" w:cs="Arial"/>
              </w:rPr>
            </w:pPr>
          </w:p>
        </w:tc>
      </w:tr>
      <w:tr w:rsidR="00C7719D" w:rsidRPr="005A6F92" w14:paraId="2AE85D08" w14:textId="77777777" w:rsidTr="002325FA">
        <w:tc>
          <w:tcPr>
            <w:tcW w:w="1555" w:type="dxa"/>
            <w:shd w:val="clear" w:color="auto" w:fill="auto"/>
          </w:tcPr>
          <w:p w14:paraId="32D1C247" w14:textId="0C9BB823"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3416EFEA" w14:textId="15738AAC"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6EFEC0D7" w14:textId="6C8DC2B5"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3E38FA55" w14:textId="35D5F7BC" w:rsidR="00C7719D" w:rsidRPr="00C7719D" w:rsidRDefault="00C7719D" w:rsidP="008376EB">
            <w:pPr>
              <w:spacing w:after="0" w:line="240" w:lineRule="auto"/>
              <w:ind w:left="360"/>
              <w:jc w:val="center"/>
              <w:rPr>
                <w:rFonts w:asciiTheme="minorHAnsi" w:hAnsiTheme="minorHAnsi" w:cs="Arial"/>
              </w:rPr>
            </w:pPr>
          </w:p>
        </w:tc>
      </w:tr>
      <w:tr w:rsidR="00C7719D" w:rsidRPr="005A6F92" w14:paraId="0A2B41F2" w14:textId="77777777" w:rsidTr="002325FA">
        <w:tc>
          <w:tcPr>
            <w:tcW w:w="1555" w:type="dxa"/>
            <w:shd w:val="clear" w:color="auto" w:fill="auto"/>
          </w:tcPr>
          <w:p w14:paraId="2F45C0B1" w14:textId="4D1AEF4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1FE1667" w14:textId="12E743A6"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BAE2790" w14:textId="401C25E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330975A" w14:textId="4CF3CD69" w:rsidR="00C7719D" w:rsidRPr="00C7719D" w:rsidRDefault="00C7719D" w:rsidP="008376EB">
            <w:pPr>
              <w:spacing w:after="0" w:line="240" w:lineRule="auto"/>
              <w:ind w:left="360"/>
              <w:jc w:val="center"/>
              <w:rPr>
                <w:rFonts w:asciiTheme="minorHAnsi" w:hAnsiTheme="minorHAnsi" w:cs="Arial"/>
              </w:rPr>
            </w:pPr>
          </w:p>
        </w:tc>
      </w:tr>
      <w:tr w:rsidR="00C7719D" w:rsidRPr="005A6F92" w14:paraId="6352A958" w14:textId="77777777" w:rsidTr="002325FA">
        <w:tc>
          <w:tcPr>
            <w:tcW w:w="1555" w:type="dxa"/>
            <w:shd w:val="clear" w:color="auto" w:fill="auto"/>
          </w:tcPr>
          <w:p w14:paraId="388DAA1F" w14:textId="7276EE1E"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DC42C7F" w14:textId="07DADDAD"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59EBD7AE" w14:textId="2B055D5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47BE1C5B" w14:textId="1D5A4492" w:rsidR="00C7719D" w:rsidRPr="00C7719D" w:rsidRDefault="00C7719D" w:rsidP="008376EB">
            <w:pPr>
              <w:spacing w:after="0" w:line="240" w:lineRule="auto"/>
              <w:ind w:left="360"/>
              <w:jc w:val="center"/>
              <w:rPr>
                <w:rFonts w:asciiTheme="minorHAnsi" w:hAnsiTheme="minorHAnsi" w:cs="Arial"/>
              </w:rPr>
            </w:pPr>
          </w:p>
        </w:tc>
      </w:tr>
      <w:tr w:rsidR="00C7719D" w:rsidRPr="005A6F92" w14:paraId="57EE1535" w14:textId="77777777" w:rsidTr="002325FA">
        <w:tc>
          <w:tcPr>
            <w:tcW w:w="1555" w:type="dxa"/>
            <w:shd w:val="clear" w:color="auto" w:fill="auto"/>
          </w:tcPr>
          <w:p w14:paraId="75379073" w14:textId="0BEBDBD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6FAD72CD" w14:textId="7F4B6EF0"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6C1A1962" w14:textId="44FB7F32"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404CA8A2" w14:textId="5799DE8C" w:rsidR="00C7719D" w:rsidRPr="00C7719D" w:rsidRDefault="00C7719D" w:rsidP="008376EB">
            <w:pPr>
              <w:spacing w:after="0" w:line="240" w:lineRule="auto"/>
              <w:ind w:left="360"/>
              <w:jc w:val="center"/>
              <w:rPr>
                <w:rFonts w:asciiTheme="minorHAnsi" w:hAnsiTheme="minorHAnsi" w:cs="Arial"/>
              </w:rPr>
            </w:pPr>
          </w:p>
        </w:tc>
      </w:tr>
      <w:tr w:rsidR="00C7719D" w:rsidRPr="005A6F92" w14:paraId="3C2BA932" w14:textId="77777777" w:rsidTr="002325FA">
        <w:tc>
          <w:tcPr>
            <w:tcW w:w="1555" w:type="dxa"/>
            <w:shd w:val="clear" w:color="auto" w:fill="auto"/>
          </w:tcPr>
          <w:p w14:paraId="63B08198" w14:textId="7B3BCD31"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0568A147" w14:textId="27301900"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19FFDA57" w14:textId="2596D9D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7680244" w14:textId="725E4556" w:rsidR="00C7719D" w:rsidRPr="00C7719D" w:rsidRDefault="00C7719D" w:rsidP="008376EB">
            <w:pPr>
              <w:spacing w:after="0" w:line="240" w:lineRule="auto"/>
              <w:ind w:left="360"/>
              <w:jc w:val="center"/>
              <w:rPr>
                <w:rFonts w:asciiTheme="minorHAnsi" w:hAnsiTheme="minorHAnsi" w:cs="Arial"/>
              </w:rPr>
            </w:pPr>
          </w:p>
        </w:tc>
      </w:tr>
      <w:tr w:rsidR="00C7719D" w:rsidRPr="005A6F92" w14:paraId="5DE398D6" w14:textId="77777777" w:rsidTr="002325FA">
        <w:tc>
          <w:tcPr>
            <w:tcW w:w="1555" w:type="dxa"/>
            <w:shd w:val="clear" w:color="auto" w:fill="auto"/>
          </w:tcPr>
          <w:p w14:paraId="7206A95F" w14:textId="15E77A71"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049C82EC" w14:textId="375012A1"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357504F" w14:textId="532115D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47B09F7F" w14:textId="403BD9D8" w:rsidR="00C7719D" w:rsidRPr="00C7719D" w:rsidRDefault="00C7719D" w:rsidP="008376EB">
            <w:pPr>
              <w:spacing w:after="0" w:line="240" w:lineRule="auto"/>
              <w:ind w:left="360"/>
              <w:jc w:val="center"/>
              <w:rPr>
                <w:rFonts w:asciiTheme="minorHAnsi" w:hAnsiTheme="minorHAnsi" w:cs="Arial"/>
              </w:rPr>
            </w:pPr>
          </w:p>
        </w:tc>
      </w:tr>
    </w:tbl>
    <w:p w14:paraId="7F6B3170" w14:textId="77777777" w:rsidR="00C7719D" w:rsidRPr="00687B87" w:rsidRDefault="00C7719D" w:rsidP="00C7719D">
      <w:pPr>
        <w:jc w:val="both"/>
        <w:rPr>
          <w:rFonts w:asciiTheme="minorHAnsi" w:hAnsiTheme="minorHAnsi"/>
        </w:rPr>
      </w:pPr>
    </w:p>
    <w:p w14:paraId="6FC86FD6" w14:textId="77777777" w:rsidR="00A172BF" w:rsidRDefault="00A172BF">
      <w:pPr>
        <w:pStyle w:val="Smlouva-slo"/>
        <w:widowControl w:val="0"/>
        <w:spacing w:before="0" w:line="276" w:lineRule="auto"/>
        <w:jc w:val="left"/>
        <w:rPr>
          <w:rFonts w:asciiTheme="minorHAnsi" w:hAnsiTheme="minorHAnsi"/>
        </w:rPr>
      </w:pPr>
    </w:p>
    <w:p w14:paraId="5FFAD409" w14:textId="77777777" w:rsidR="008C110D" w:rsidRDefault="008C110D" w:rsidP="008376EB">
      <w:pPr>
        <w:pStyle w:val="Bezmezer"/>
        <w:jc w:val="both"/>
        <w:rPr>
          <w:rFonts w:asciiTheme="minorHAnsi" w:hAnsiTheme="minorHAnsi"/>
        </w:rPr>
      </w:pPr>
    </w:p>
    <w:p w14:paraId="34A5553B" w14:textId="77777777" w:rsidR="008C110D" w:rsidRDefault="008C110D" w:rsidP="008376EB">
      <w:pPr>
        <w:pStyle w:val="Bezmezer"/>
        <w:jc w:val="both"/>
        <w:rPr>
          <w:rFonts w:asciiTheme="minorHAnsi" w:hAnsiTheme="minorHAnsi"/>
        </w:rPr>
      </w:pPr>
    </w:p>
    <w:p w14:paraId="45C38ADB" w14:textId="77777777" w:rsidR="008C110D" w:rsidRDefault="008C110D" w:rsidP="008376EB">
      <w:pPr>
        <w:pStyle w:val="Bezmezer"/>
        <w:jc w:val="both"/>
        <w:rPr>
          <w:rFonts w:asciiTheme="minorHAnsi" w:hAnsiTheme="minorHAnsi"/>
        </w:rPr>
      </w:pPr>
    </w:p>
    <w:p w14:paraId="79B2C5E7" w14:textId="77777777" w:rsidR="008C110D" w:rsidRDefault="008C110D" w:rsidP="008376EB">
      <w:pPr>
        <w:pStyle w:val="Bezmezer"/>
        <w:jc w:val="both"/>
        <w:rPr>
          <w:rFonts w:asciiTheme="minorHAnsi" w:hAnsiTheme="minorHAnsi"/>
        </w:rPr>
      </w:pPr>
    </w:p>
    <w:p w14:paraId="5A5F20A8" w14:textId="77777777" w:rsidR="008C110D" w:rsidRDefault="008C110D" w:rsidP="008376EB">
      <w:pPr>
        <w:pStyle w:val="Bezmezer"/>
        <w:jc w:val="both"/>
        <w:rPr>
          <w:rFonts w:asciiTheme="minorHAnsi" w:hAnsiTheme="minorHAnsi"/>
        </w:rPr>
      </w:pPr>
    </w:p>
    <w:p w14:paraId="0E74C30C" w14:textId="77777777" w:rsidR="008C110D" w:rsidRDefault="008C110D" w:rsidP="008376EB">
      <w:pPr>
        <w:pStyle w:val="Bezmezer"/>
        <w:jc w:val="both"/>
        <w:rPr>
          <w:rFonts w:asciiTheme="minorHAnsi" w:hAnsiTheme="minorHAnsi"/>
        </w:rPr>
      </w:pPr>
    </w:p>
    <w:p w14:paraId="306B5A0F" w14:textId="77777777" w:rsidR="008C110D" w:rsidRDefault="008C110D" w:rsidP="008376EB">
      <w:pPr>
        <w:pStyle w:val="Bezmezer"/>
        <w:jc w:val="both"/>
        <w:rPr>
          <w:rFonts w:asciiTheme="minorHAnsi" w:hAnsiTheme="minorHAnsi"/>
        </w:rPr>
      </w:pPr>
    </w:p>
    <w:p w14:paraId="216ABBDB" w14:textId="77777777" w:rsidR="008C110D" w:rsidRDefault="008C110D" w:rsidP="008376EB">
      <w:pPr>
        <w:pStyle w:val="Bezmezer"/>
        <w:jc w:val="both"/>
        <w:rPr>
          <w:rFonts w:asciiTheme="minorHAnsi" w:hAnsiTheme="minorHAnsi"/>
        </w:rPr>
      </w:pPr>
    </w:p>
    <w:p w14:paraId="16B58233" w14:textId="77777777" w:rsidR="008C110D" w:rsidRDefault="008C110D" w:rsidP="008376EB">
      <w:pPr>
        <w:pStyle w:val="Bezmezer"/>
        <w:jc w:val="both"/>
        <w:rPr>
          <w:rFonts w:asciiTheme="minorHAnsi" w:hAnsiTheme="minorHAnsi"/>
        </w:rPr>
      </w:pPr>
    </w:p>
    <w:p w14:paraId="4C509680" w14:textId="77777777" w:rsidR="008C110D" w:rsidRDefault="008C110D" w:rsidP="008376EB">
      <w:pPr>
        <w:pStyle w:val="Bezmezer"/>
        <w:jc w:val="both"/>
        <w:rPr>
          <w:rFonts w:asciiTheme="minorHAnsi" w:hAnsiTheme="minorHAnsi"/>
        </w:rPr>
      </w:pPr>
    </w:p>
    <w:p w14:paraId="02529B21" w14:textId="77777777" w:rsidR="008C110D" w:rsidRDefault="008C110D" w:rsidP="008376EB">
      <w:pPr>
        <w:pStyle w:val="Bezmezer"/>
        <w:jc w:val="both"/>
        <w:rPr>
          <w:rFonts w:asciiTheme="minorHAnsi" w:hAnsiTheme="minorHAnsi"/>
        </w:rPr>
      </w:pPr>
    </w:p>
    <w:p w14:paraId="3615FB0F" w14:textId="77777777" w:rsidR="008C110D" w:rsidRDefault="008C110D" w:rsidP="008376EB">
      <w:pPr>
        <w:pStyle w:val="Bezmezer"/>
        <w:jc w:val="both"/>
        <w:rPr>
          <w:rFonts w:asciiTheme="minorHAnsi" w:hAnsiTheme="minorHAnsi"/>
        </w:rPr>
      </w:pPr>
    </w:p>
    <w:p w14:paraId="044D3F87" w14:textId="77777777" w:rsidR="008C110D" w:rsidRDefault="008C110D" w:rsidP="008376EB">
      <w:pPr>
        <w:pStyle w:val="Bezmezer"/>
        <w:jc w:val="both"/>
        <w:rPr>
          <w:rFonts w:asciiTheme="minorHAnsi" w:hAnsiTheme="minorHAnsi"/>
        </w:rPr>
      </w:pPr>
    </w:p>
    <w:p w14:paraId="228AD6B1" w14:textId="77777777" w:rsidR="008C110D" w:rsidRDefault="008C110D" w:rsidP="008376EB">
      <w:pPr>
        <w:pStyle w:val="Bezmezer"/>
        <w:jc w:val="both"/>
        <w:rPr>
          <w:rFonts w:asciiTheme="minorHAnsi" w:hAnsiTheme="minorHAnsi"/>
        </w:rPr>
      </w:pPr>
    </w:p>
    <w:p w14:paraId="435B0411" w14:textId="77777777" w:rsidR="008C110D" w:rsidRDefault="008C110D" w:rsidP="008376EB">
      <w:pPr>
        <w:pStyle w:val="Bezmezer"/>
        <w:jc w:val="both"/>
        <w:rPr>
          <w:rFonts w:asciiTheme="minorHAnsi" w:hAnsiTheme="minorHAnsi"/>
        </w:rPr>
      </w:pPr>
    </w:p>
    <w:p w14:paraId="4AAA7A46" w14:textId="77777777" w:rsidR="008C110D" w:rsidRDefault="008C110D" w:rsidP="008376EB">
      <w:pPr>
        <w:pStyle w:val="Bezmezer"/>
        <w:jc w:val="both"/>
        <w:rPr>
          <w:rFonts w:asciiTheme="minorHAnsi" w:hAnsiTheme="minorHAnsi"/>
        </w:rPr>
      </w:pPr>
    </w:p>
    <w:p w14:paraId="0921BE1A" w14:textId="77777777" w:rsidR="008C110D" w:rsidRDefault="008C110D" w:rsidP="008376EB">
      <w:pPr>
        <w:pStyle w:val="Bezmezer"/>
        <w:jc w:val="both"/>
        <w:rPr>
          <w:rFonts w:asciiTheme="minorHAnsi" w:hAnsiTheme="minorHAnsi"/>
        </w:rPr>
      </w:pPr>
    </w:p>
    <w:p w14:paraId="6E86A9C8" w14:textId="77777777" w:rsidR="008C110D" w:rsidRDefault="008C110D" w:rsidP="008376EB">
      <w:pPr>
        <w:pStyle w:val="Bezmezer"/>
        <w:jc w:val="both"/>
        <w:rPr>
          <w:rFonts w:asciiTheme="minorHAnsi" w:hAnsiTheme="minorHAnsi"/>
        </w:rPr>
      </w:pPr>
    </w:p>
    <w:p w14:paraId="3F2C62A8" w14:textId="77777777" w:rsidR="008C110D" w:rsidRDefault="008C110D" w:rsidP="008376EB">
      <w:pPr>
        <w:pStyle w:val="Bezmezer"/>
        <w:jc w:val="both"/>
        <w:rPr>
          <w:rFonts w:asciiTheme="minorHAnsi" w:hAnsiTheme="minorHAnsi"/>
        </w:rPr>
      </w:pPr>
    </w:p>
    <w:p w14:paraId="24D18A65" w14:textId="77777777" w:rsidR="008C110D" w:rsidRDefault="008C110D" w:rsidP="008376EB">
      <w:pPr>
        <w:pStyle w:val="Bezmezer"/>
        <w:jc w:val="both"/>
        <w:rPr>
          <w:rFonts w:asciiTheme="minorHAnsi" w:hAnsiTheme="minorHAnsi"/>
        </w:rPr>
      </w:pPr>
    </w:p>
    <w:p w14:paraId="15B7037C" w14:textId="77777777" w:rsidR="008C110D" w:rsidRDefault="008C110D" w:rsidP="008376EB">
      <w:pPr>
        <w:pStyle w:val="Bezmezer"/>
        <w:jc w:val="both"/>
        <w:rPr>
          <w:rFonts w:asciiTheme="minorHAnsi" w:hAnsiTheme="minorHAnsi"/>
        </w:rPr>
      </w:pPr>
    </w:p>
    <w:p w14:paraId="290D67C4" w14:textId="77777777" w:rsidR="008C110D" w:rsidRDefault="008C110D" w:rsidP="008376EB">
      <w:pPr>
        <w:pStyle w:val="Bezmezer"/>
        <w:jc w:val="both"/>
        <w:rPr>
          <w:rFonts w:asciiTheme="minorHAnsi" w:hAnsiTheme="minorHAnsi"/>
        </w:rPr>
      </w:pPr>
    </w:p>
    <w:p w14:paraId="356788E0" w14:textId="1A3E3015" w:rsidR="008C110D" w:rsidRPr="00C92485" w:rsidRDefault="008C110D" w:rsidP="008376EB">
      <w:pPr>
        <w:pStyle w:val="Bezmezer"/>
        <w:jc w:val="both"/>
        <w:rPr>
          <w:rFonts w:asciiTheme="minorHAnsi" w:hAnsiTheme="minorHAnsi"/>
        </w:rPr>
      </w:pPr>
      <w:r w:rsidRPr="00C92485">
        <w:rPr>
          <w:rFonts w:asciiTheme="minorHAnsi" w:hAnsiTheme="minorHAnsi"/>
        </w:rPr>
        <w:lastRenderedPageBreak/>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r w:rsidR="00333FA7" w:rsidRPr="00093134">
        <w:rPr>
          <w:rFonts w:asciiTheme="minorHAnsi" w:hAnsiTheme="minorHAnsi"/>
          <w:i/>
          <w:iCs/>
          <w:highlight w:val="yellow"/>
        </w:rPr>
        <w:t>(doplní dodavatel)</w:t>
      </w:r>
    </w:p>
    <w:p w14:paraId="626FEBBD" w14:textId="77777777" w:rsidR="008C110D" w:rsidRDefault="008C110D">
      <w:pPr>
        <w:pStyle w:val="Smlouva-slo"/>
        <w:widowControl w:val="0"/>
        <w:spacing w:before="0" w:line="276" w:lineRule="auto"/>
        <w:jc w:val="left"/>
        <w:rPr>
          <w:rFonts w:asciiTheme="minorHAnsi" w:hAnsiTheme="minorHAnsi"/>
        </w:rPr>
      </w:pPr>
    </w:p>
    <w:p w14:paraId="50C03C26" w14:textId="77777777" w:rsidR="007715B0" w:rsidRDefault="007715B0" w:rsidP="008376EB">
      <w:pPr>
        <w:spacing w:after="0" w:line="240" w:lineRule="auto"/>
        <w:jc w:val="both"/>
      </w:pPr>
      <w:bookmarkStart w:id="6" w:name="Text14"/>
      <w:bookmarkEnd w:id="6"/>
    </w:p>
    <w:p w14:paraId="79D05A43" w14:textId="77777777" w:rsidR="007715B0" w:rsidRDefault="007715B0" w:rsidP="008376EB">
      <w:pPr>
        <w:spacing w:after="0" w:line="240" w:lineRule="auto"/>
        <w:jc w:val="both"/>
      </w:pPr>
    </w:p>
    <w:p w14:paraId="7AB3A1AD" w14:textId="77777777" w:rsidR="008C110D" w:rsidRDefault="008C110D">
      <w:pPr>
        <w:pStyle w:val="Smlouva-slo"/>
        <w:widowControl w:val="0"/>
        <w:spacing w:before="0" w:line="276" w:lineRule="auto"/>
        <w:jc w:val="left"/>
        <w:rPr>
          <w:rFonts w:asciiTheme="minorHAnsi" w:hAnsiTheme="minorHAnsi"/>
        </w:rPr>
      </w:pPr>
    </w:p>
    <w:p w14:paraId="6DA395F4" w14:textId="77777777" w:rsidR="008C110D" w:rsidRDefault="008C110D">
      <w:pPr>
        <w:pStyle w:val="Smlouva-slo"/>
        <w:widowControl w:val="0"/>
        <w:spacing w:before="0" w:line="276" w:lineRule="auto"/>
        <w:jc w:val="left"/>
        <w:rPr>
          <w:rFonts w:asciiTheme="minorHAnsi" w:hAnsiTheme="minorHAnsi"/>
        </w:rPr>
      </w:pPr>
    </w:p>
    <w:p w14:paraId="37BCB464" w14:textId="77777777" w:rsidR="008C110D" w:rsidRDefault="008C110D">
      <w:pPr>
        <w:pStyle w:val="Smlouva-slo"/>
        <w:widowControl w:val="0"/>
        <w:spacing w:before="0" w:line="276" w:lineRule="auto"/>
        <w:jc w:val="left"/>
        <w:rPr>
          <w:rFonts w:asciiTheme="minorHAnsi" w:hAnsiTheme="minorHAnsi"/>
        </w:rPr>
      </w:pPr>
    </w:p>
    <w:p w14:paraId="5D6138D1" w14:textId="77777777" w:rsidR="008C110D" w:rsidRDefault="008C110D">
      <w:pPr>
        <w:pStyle w:val="Smlouva-slo"/>
        <w:widowControl w:val="0"/>
        <w:spacing w:before="0" w:line="276" w:lineRule="auto"/>
        <w:jc w:val="left"/>
        <w:rPr>
          <w:rFonts w:asciiTheme="minorHAnsi" w:hAnsiTheme="minorHAnsi"/>
        </w:rPr>
      </w:pPr>
    </w:p>
    <w:p w14:paraId="75CD979E" w14:textId="77777777" w:rsidR="008C110D" w:rsidRDefault="008C110D">
      <w:pPr>
        <w:pStyle w:val="Smlouva-slo"/>
        <w:widowControl w:val="0"/>
        <w:spacing w:before="0" w:line="276" w:lineRule="auto"/>
        <w:jc w:val="left"/>
        <w:rPr>
          <w:rFonts w:asciiTheme="minorHAnsi" w:hAnsiTheme="minorHAnsi"/>
        </w:rPr>
      </w:pPr>
    </w:p>
    <w:p w14:paraId="6B3E859A" w14:textId="77777777" w:rsidR="008C110D" w:rsidRDefault="008C110D">
      <w:pPr>
        <w:pStyle w:val="Smlouva-slo"/>
        <w:widowControl w:val="0"/>
        <w:spacing w:before="0" w:line="276" w:lineRule="auto"/>
        <w:jc w:val="left"/>
        <w:rPr>
          <w:rFonts w:asciiTheme="minorHAnsi" w:hAnsiTheme="minorHAnsi"/>
        </w:rPr>
      </w:pPr>
    </w:p>
    <w:p w14:paraId="589852DD" w14:textId="77777777" w:rsidR="008C110D" w:rsidRDefault="008C110D">
      <w:pPr>
        <w:pStyle w:val="Smlouva-slo"/>
        <w:widowControl w:val="0"/>
        <w:spacing w:before="0" w:line="276" w:lineRule="auto"/>
        <w:jc w:val="left"/>
        <w:rPr>
          <w:rFonts w:asciiTheme="minorHAnsi" w:hAnsiTheme="minorHAnsi"/>
        </w:rPr>
      </w:pPr>
    </w:p>
    <w:p w14:paraId="66AFD41B" w14:textId="77777777" w:rsidR="008C110D" w:rsidRDefault="008C110D">
      <w:pPr>
        <w:pStyle w:val="Smlouva-slo"/>
        <w:widowControl w:val="0"/>
        <w:spacing w:before="0" w:line="276" w:lineRule="auto"/>
        <w:jc w:val="left"/>
        <w:rPr>
          <w:rFonts w:asciiTheme="minorHAnsi" w:hAnsiTheme="minorHAnsi"/>
        </w:rPr>
      </w:pPr>
    </w:p>
    <w:p w14:paraId="0268F843" w14:textId="77777777" w:rsidR="008C110D" w:rsidRDefault="008C110D">
      <w:pPr>
        <w:pStyle w:val="Smlouva-slo"/>
        <w:widowControl w:val="0"/>
        <w:spacing w:before="0" w:line="276" w:lineRule="auto"/>
        <w:jc w:val="left"/>
        <w:rPr>
          <w:rFonts w:asciiTheme="minorHAnsi" w:hAnsiTheme="minorHAnsi"/>
        </w:rPr>
      </w:pPr>
    </w:p>
    <w:p w14:paraId="1008DDC3" w14:textId="77777777" w:rsidR="008C110D" w:rsidRDefault="008C110D">
      <w:pPr>
        <w:pStyle w:val="Smlouva-slo"/>
        <w:widowControl w:val="0"/>
        <w:spacing w:before="0" w:line="276" w:lineRule="auto"/>
        <w:jc w:val="left"/>
        <w:rPr>
          <w:rFonts w:asciiTheme="minorHAnsi" w:hAnsiTheme="minorHAnsi"/>
        </w:rPr>
      </w:pPr>
    </w:p>
    <w:p w14:paraId="3F3036E4" w14:textId="77777777" w:rsidR="008C110D" w:rsidRDefault="008C110D">
      <w:pPr>
        <w:pStyle w:val="Smlouva-slo"/>
        <w:widowControl w:val="0"/>
        <w:spacing w:before="0" w:line="276" w:lineRule="auto"/>
        <w:jc w:val="left"/>
        <w:rPr>
          <w:rFonts w:asciiTheme="minorHAnsi" w:hAnsiTheme="minorHAnsi"/>
        </w:rPr>
      </w:pPr>
    </w:p>
    <w:p w14:paraId="37B6AA63" w14:textId="77777777" w:rsidR="008C110D" w:rsidRDefault="008C110D">
      <w:pPr>
        <w:pStyle w:val="Smlouva-slo"/>
        <w:widowControl w:val="0"/>
        <w:spacing w:before="0" w:line="276" w:lineRule="auto"/>
        <w:jc w:val="left"/>
        <w:rPr>
          <w:rFonts w:asciiTheme="minorHAnsi" w:hAnsiTheme="minorHAnsi"/>
        </w:rPr>
      </w:pPr>
    </w:p>
    <w:p w14:paraId="75B35E78" w14:textId="77777777" w:rsidR="008C110D" w:rsidRDefault="008C110D">
      <w:pPr>
        <w:pStyle w:val="Smlouva-slo"/>
        <w:widowControl w:val="0"/>
        <w:spacing w:before="0" w:line="276" w:lineRule="auto"/>
        <w:jc w:val="left"/>
        <w:rPr>
          <w:rFonts w:asciiTheme="minorHAnsi" w:hAnsiTheme="minorHAnsi"/>
        </w:rPr>
      </w:pPr>
    </w:p>
    <w:p w14:paraId="7D3C1EDF" w14:textId="77777777" w:rsidR="008C110D" w:rsidRDefault="008C110D">
      <w:pPr>
        <w:pStyle w:val="Smlouva-slo"/>
        <w:widowControl w:val="0"/>
        <w:spacing w:before="0" w:line="276" w:lineRule="auto"/>
        <w:jc w:val="left"/>
        <w:rPr>
          <w:rFonts w:asciiTheme="minorHAnsi" w:hAnsiTheme="minorHAnsi"/>
        </w:rPr>
      </w:pPr>
    </w:p>
    <w:p w14:paraId="067945D4" w14:textId="77777777" w:rsidR="008C110D" w:rsidRDefault="008C110D">
      <w:pPr>
        <w:pStyle w:val="Smlouva-slo"/>
        <w:widowControl w:val="0"/>
        <w:spacing w:before="0" w:line="276" w:lineRule="auto"/>
        <w:jc w:val="left"/>
        <w:rPr>
          <w:rFonts w:asciiTheme="minorHAnsi" w:hAnsiTheme="minorHAnsi"/>
        </w:rPr>
      </w:pPr>
    </w:p>
    <w:p w14:paraId="75789062" w14:textId="77777777" w:rsidR="008C110D" w:rsidRDefault="008C110D">
      <w:pPr>
        <w:pStyle w:val="Smlouva-slo"/>
        <w:widowControl w:val="0"/>
        <w:spacing w:before="0" w:line="276" w:lineRule="auto"/>
        <w:jc w:val="left"/>
        <w:rPr>
          <w:rFonts w:asciiTheme="minorHAnsi" w:hAnsiTheme="minorHAnsi"/>
        </w:rPr>
      </w:pPr>
    </w:p>
    <w:p w14:paraId="2D47EC8C" w14:textId="77777777" w:rsidR="008C110D" w:rsidRDefault="008C110D">
      <w:pPr>
        <w:pStyle w:val="Smlouva-slo"/>
        <w:widowControl w:val="0"/>
        <w:spacing w:before="0" w:line="276" w:lineRule="auto"/>
        <w:jc w:val="left"/>
        <w:rPr>
          <w:rFonts w:asciiTheme="minorHAnsi" w:hAnsiTheme="minorHAnsi"/>
        </w:rPr>
      </w:pPr>
    </w:p>
    <w:p w14:paraId="3B4A94E5" w14:textId="77777777" w:rsidR="008C110D" w:rsidRDefault="008C110D">
      <w:pPr>
        <w:pStyle w:val="Smlouva-slo"/>
        <w:widowControl w:val="0"/>
        <w:spacing w:before="0" w:line="276" w:lineRule="auto"/>
        <w:jc w:val="left"/>
        <w:rPr>
          <w:rFonts w:asciiTheme="minorHAnsi" w:hAnsiTheme="minorHAnsi"/>
        </w:rPr>
      </w:pPr>
    </w:p>
    <w:p w14:paraId="373EED75" w14:textId="77777777" w:rsidR="008C110D" w:rsidRDefault="008C110D">
      <w:pPr>
        <w:pStyle w:val="Smlouva-slo"/>
        <w:widowControl w:val="0"/>
        <w:spacing w:before="0" w:line="276" w:lineRule="auto"/>
        <w:jc w:val="left"/>
        <w:rPr>
          <w:rFonts w:asciiTheme="minorHAnsi" w:hAnsiTheme="minorHAnsi"/>
        </w:rPr>
      </w:pPr>
    </w:p>
    <w:p w14:paraId="04287A4C" w14:textId="77777777" w:rsidR="008C110D" w:rsidRDefault="008C110D">
      <w:pPr>
        <w:pStyle w:val="Smlouva-slo"/>
        <w:widowControl w:val="0"/>
        <w:spacing w:before="0" w:line="276" w:lineRule="auto"/>
        <w:jc w:val="left"/>
        <w:rPr>
          <w:rFonts w:asciiTheme="minorHAnsi" w:hAnsiTheme="minorHAnsi"/>
        </w:rPr>
      </w:pPr>
    </w:p>
    <w:p w14:paraId="1FE87274" w14:textId="77777777" w:rsidR="008C110D" w:rsidRDefault="008C110D">
      <w:pPr>
        <w:pStyle w:val="Smlouva-slo"/>
        <w:widowControl w:val="0"/>
        <w:spacing w:before="0" w:line="276" w:lineRule="auto"/>
        <w:jc w:val="left"/>
        <w:rPr>
          <w:rFonts w:asciiTheme="minorHAnsi" w:hAnsiTheme="minorHAnsi"/>
        </w:rPr>
      </w:pPr>
    </w:p>
    <w:p w14:paraId="337B9280" w14:textId="77777777" w:rsidR="008C110D" w:rsidRDefault="008C110D">
      <w:pPr>
        <w:pStyle w:val="Smlouva-slo"/>
        <w:widowControl w:val="0"/>
        <w:spacing w:before="0" w:line="276" w:lineRule="auto"/>
        <w:jc w:val="left"/>
        <w:rPr>
          <w:rFonts w:asciiTheme="minorHAnsi" w:hAnsiTheme="minorHAnsi"/>
        </w:rPr>
      </w:pPr>
    </w:p>
    <w:p w14:paraId="26B0017B" w14:textId="77777777" w:rsidR="008C110D" w:rsidRDefault="008C110D">
      <w:pPr>
        <w:pStyle w:val="Smlouva-slo"/>
        <w:widowControl w:val="0"/>
        <w:spacing w:before="0" w:line="276" w:lineRule="auto"/>
        <w:jc w:val="left"/>
        <w:rPr>
          <w:rFonts w:asciiTheme="minorHAnsi" w:hAnsiTheme="minorHAnsi"/>
        </w:rPr>
      </w:pPr>
    </w:p>
    <w:p w14:paraId="4935A260" w14:textId="77777777" w:rsidR="008C110D" w:rsidRDefault="008C110D">
      <w:pPr>
        <w:pStyle w:val="Smlouva-slo"/>
        <w:widowControl w:val="0"/>
        <w:spacing w:before="0" w:line="276" w:lineRule="auto"/>
        <w:jc w:val="left"/>
        <w:rPr>
          <w:rFonts w:asciiTheme="minorHAnsi" w:hAnsiTheme="minorHAnsi"/>
        </w:rPr>
      </w:pPr>
    </w:p>
    <w:p w14:paraId="29A31CC9" w14:textId="77777777" w:rsidR="008C110D" w:rsidRDefault="008C110D">
      <w:pPr>
        <w:pStyle w:val="Smlouva-slo"/>
        <w:widowControl w:val="0"/>
        <w:spacing w:before="0" w:line="276" w:lineRule="auto"/>
        <w:jc w:val="left"/>
        <w:rPr>
          <w:rFonts w:asciiTheme="minorHAnsi" w:hAnsiTheme="minorHAnsi"/>
        </w:rPr>
      </w:pPr>
    </w:p>
    <w:p w14:paraId="719411AD" w14:textId="77777777" w:rsidR="008C110D" w:rsidRDefault="008C110D">
      <w:pPr>
        <w:pStyle w:val="Smlouva-slo"/>
        <w:widowControl w:val="0"/>
        <w:spacing w:before="0" w:line="276" w:lineRule="auto"/>
        <w:jc w:val="left"/>
        <w:rPr>
          <w:rFonts w:asciiTheme="minorHAnsi" w:hAnsiTheme="minorHAnsi"/>
        </w:rPr>
      </w:pPr>
    </w:p>
    <w:p w14:paraId="5876FEB3" w14:textId="77777777" w:rsidR="008C110D" w:rsidRDefault="008C110D">
      <w:pPr>
        <w:pStyle w:val="Smlouva-slo"/>
        <w:widowControl w:val="0"/>
        <w:spacing w:before="0" w:line="276" w:lineRule="auto"/>
        <w:jc w:val="left"/>
        <w:rPr>
          <w:rFonts w:asciiTheme="minorHAnsi" w:hAnsiTheme="minorHAnsi"/>
        </w:rPr>
      </w:pPr>
    </w:p>
    <w:p w14:paraId="681605BF" w14:textId="77777777" w:rsidR="008C110D" w:rsidRDefault="008C110D">
      <w:pPr>
        <w:pStyle w:val="Smlouva-slo"/>
        <w:widowControl w:val="0"/>
        <w:spacing w:before="0" w:line="276" w:lineRule="auto"/>
        <w:jc w:val="left"/>
        <w:rPr>
          <w:rFonts w:asciiTheme="minorHAnsi" w:hAnsiTheme="minorHAnsi"/>
        </w:rPr>
      </w:pPr>
    </w:p>
    <w:p w14:paraId="2FE75FBB" w14:textId="77777777" w:rsidR="008C110D" w:rsidRDefault="008C110D">
      <w:pPr>
        <w:pStyle w:val="Smlouva-slo"/>
        <w:widowControl w:val="0"/>
        <w:spacing w:before="0" w:line="276" w:lineRule="auto"/>
        <w:jc w:val="left"/>
        <w:rPr>
          <w:rFonts w:asciiTheme="minorHAnsi" w:hAnsiTheme="minorHAnsi"/>
        </w:rPr>
      </w:pPr>
    </w:p>
    <w:p w14:paraId="5A505FA0" w14:textId="77777777" w:rsidR="008C110D" w:rsidRDefault="008C110D">
      <w:pPr>
        <w:pStyle w:val="Smlouva-slo"/>
        <w:widowControl w:val="0"/>
        <w:spacing w:before="0" w:line="276" w:lineRule="auto"/>
        <w:jc w:val="left"/>
        <w:rPr>
          <w:rFonts w:asciiTheme="minorHAnsi" w:hAnsiTheme="minorHAnsi"/>
        </w:rPr>
      </w:pPr>
    </w:p>
    <w:p w14:paraId="58715D08" w14:textId="77777777" w:rsidR="008C110D" w:rsidRDefault="008C110D">
      <w:pPr>
        <w:pStyle w:val="Smlouva-slo"/>
        <w:widowControl w:val="0"/>
        <w:spacing w:before="0" w:line="276" w:lineRule="auto"/>
        <w:jc w:val="left"/>
        <w:rPr>
          <w:rFonts w:asciiTheme="minorHAnsi" w:hAnsiTheme="minorHAnsi"/>
        </w:rPr>
      </w:pPr>
    </w:p>
    <w:p w14:paraId="100AE8EE" w14:textId="77777777" w:rsidR="008C110D" w:rsidRDefault="008C110D">
      <w:pPr>
        <w:pStyle w:val="Smlouva-slo"/>
        <w:widowControl w:val="0"/>
        <w:spacing w:before="0" w:line="276" w:lineRule="auto"/>
        <w:jc w:val="left"/>
        <w:rPr>
          <w:rFonts w:asciiTheme="minorHAnsi" w:hAnsiTheme="minorHAnsi"/>
        </w:rPr>
      </w:pPr>
    </w:p>
    <w:p w14:paraId="0D96B0F4" w14:textId="77777777" w:rsidR="008C110D" w:rsidRDefault="008C110D">
      <w:pPr>
        <w:pStyle w:val="Smlouva-slo"/>
        <w:widowControl w:val="0"/>
        <w:spacing w:before="0" w:line="276" w:lineRule="auto"/>
        <w:jc w:val="left"/>
        <w:rPr>
          <w:rFonts w:asciiTheme="minorHAnsi" w:hAnsiTheme="minorHAnsi"/>
        </w:rPr>
      </w:pPr>
    </w:p>
    <w:p w14:paraId="690F46D9" w14:textId="77777777" w:rsidR="008C110D" w:rsidRDefault="008C110D">
      <w:pPr>
        <w:pStyle w:val="Smlouva-slo"/>
        <w:widowControl w:val="0"/>
        <w:spacing w:before="0" w:line="276" w:lineRule="auto"/>
        <w:jc w:val="left"/>
        <w:rPr>
          <w:rFonts w:asciiTheme="minorHAnsi" w:hAnsiTheme="minorHAnsi"/>
        </w:rPr>
      </w:pPr>
    </w:p>
    <w:p w14:paraId="0A1DD43E" w14:textId="77777777" w:rsidR="008C110D" w:rsidRDefault="008C110D">
      <w:pPr>
        <w:pStyle w:val="Smlouva-slo"/>
        <w:widowControl w:val="0"/>
        <w:spacing w:before="0" w:line="276" w:lineRule="auto"/>
        <w:jc w:val="left"/>
        <w:rPr>
          <w:rFonts w:asciiTheme="minorHAnsi" w:hAnsiTheme="minorHAnsi"/>
        </w:rPr>
      </w:pPr>
    </w:p>
    <w:p w14:paraId="35640718" w14:textId="77777777" w:rsidR="008C110D" w:rsidRDefault="008C110D">
      <w:pPr>
        <w:pStyle w:val="Smlouva-slo"/>
        <w:widowControl w:val="0"/>
        <w:spacing w:before="0" w:line="276" w:lineRule="auto"/>
        <w:jc w:val="left"/>
        <w:rPr>
          <w:rFonts w:asciiTheme="minorHAnsi" w:hAnsiTheme="minorHAnsi"/>
        </w:rPr>
      </w:pPr>
    </w:p>
    <w:p w14:paraId="597102E0" w14:textId="77777777" w:rsidR="008C110D" w:rsidRDefault="008C110D">
      <w:pPr>
        <w:pStyle w:val="Smlouva-slo"/>
        <w:widowControl w:val="0"/>
        <w:spacing w:before="0" w:line="276" w:lineRule="auto"/>
        <w:jc w:val="left"/>
        <w:rPr>
          <w:rFonts w:asciiTheme="minorHAnsi" w:hAnsiTheme="minorHAnsi"/>
        </w:rPr>
      </w:pPr>
    </w:p>
    <w:p w14:paraId="584E58E4" w14:textId="77777777" w:rsidR="008C110D" w:rsidRDefault="008C110D">
      <w:pPr>
        <w:pStyle w:val="Smlouva-slo"/>
        <w:widowControl w:val="0"/>
        <w:spacing w:before="0" w:line="276" w:lineRule="auto"/>
        <w:jc w:val="left"/>
        <w:rPr>
          <w:rFonts w:asciiTheme="minorHAnsi" w:hAnsiTheme="minorHAnsi"/>
        </w:rPr>
      </w:pPr>
    </w:p>
    <w:p w14:paraId="408F8B34" w14:textId="206CB3E3" w:rsidR="008C110D" w:rsidRPr="00C92485" w:rsidRDefault="008C110D" w:rsidP="008376EB">
      <w:pPr>
        <w:pStyle w:val="Bezmezer"/>
        <w:rPr>
          <w:rFonts w:asciiTheme="minorHAnsi" w:hAnsiTheme="minorHAnsi"/>
        </w:rPr>
      </w:pPr>
      <w:r w:rsidRPr="00C92485">
        <w:rPr>
          <w:rFonts w:asciiTheme="minorHAnsi" w:hAnsiTheme="minorHAnsi"/>
        </w:rPr>
        <w:lastRenderedPageBreak/>
        <w:t>Příloha č.</w:t>
      </w:r>
      <w:r>
        <w:rPr>
          <w:rFonts w:asciiTheme="minorHAnsi" w:hAnsiTheme="minorHAnsi"/>
        </w:rPr>
        <w:t xml:space="preserve"> </w:t>
      </w:r>
      <w:r w:rsidR="009A0E3D">
        <w:rPr>
          <w:rFonts w:asciiTheme="minorHAnsi" w:hAnsiTheme="minorHAnsi"/>
        </w:rPr>
        <w:t>3</w:t>
      </w:r>
      <w:r>
        <w:rPr>
          <w:rFonts w:asciiTheme="minorHAnsi" w:hAnsiTheme="minorHAnsi"/>
        </w:rPr>
        <w:t xml:space="preserve"> </w:t>
      </w:r>
      <w:proofErr w:type="gramStart"/>
      <w:r w:rsidRPr="00C92485">
        <w:rPr>
          <w:rFonts w:asciiTheme="minorHAnsi" w:hAnsiTheme="minorHAnsi"/>
        </w:rPr>
        <w:t>-</w:t>
      </w:r>
      <w:r>
        <w:rPr>
          <w:rFonts w:asciiTheme="minorHAnsi" w:hAnsiTheme="minorHAnsi"/>
        </w:rPr>
        <w:t xml:space="preserve">  </w:t>
      </w:r>
      <w:r w:rsidRPr="00C92485">
        <w:rPr>
          <w:rFonts w:asciiTheme="minorHAnsi" w:hAnsiTheme="minorHAnsi"/>
        </w:rPr>
        <w:t>Kontaktní</w:t>
      </w:r>
      <w:proofErr w:type="gramEnd"/>
      <w:r w:rsidRPr="00C92485">
        <w:rPr>
          <w:rFonts w:asciiTheme="minorHAnsi" w:hAnsiTheme="minorHAnsi"/>
        </w:rPr>
        <w:t xml:space="preserve"> osoby objednatele a </w:t>
      </w:r>
      <w:r>
        <w:rPr>
          <w:rFonts w:asciiTheme="minorHAnsi" w:hAnsiTheme="minorHAnsi"/>
        </w:rPr>
        <w:t>p</w:t>
      </w:r>
      <w:r w:rsidRPr="00C92485">
        <w:rPr>
          <w:rFonts w:asciiTheme="minorHAnsi" w:hAnsiTheme="minorHAnsi"/>
        </w:rPr>
        <w:t xml:space="preserve">oskytovatele pro poskytování servisu </w:t>
      </w:r>
      <w:r w:rsidRPr="006E3E54">
        <w:rPr>
          <w:rFonts w:asciiTheme="minorHAnsi" w:hAnsiTheme="minorHAnsi"/>
          <w:i/>
          <w:iCs/>
          <w:highlight w:val="yellow"/>
        </w:rPr>
        <w:t xml:space="preserve">(doplní </w:t>
      </w:r>
      <w:r w:rsidR="00333FA7" w:rsidRPr="006E3E54">
        <w:rPr>
          <w:rFonts w:asciiTheme="minorHAnsi" w:hAnsiTheme="minorHAnsi"/>
          <w:i/>
          <w:iCs/>
          <w:highlight w:val="yellow"/>
        </w:rPr>
        <w:t>dodavatel</w:t>
      </w:r>
      <w:r w:rsidRPr="006E3E54">
        <w:rPr>
          <w:rFonts w:asciiTheme="minorHAnsi" w:hAnsiTheme="minorHAnsi"/>
          <w:i/>
          <w:iCs/>
          <w:highlight w:val="yellow"/>
        </w:rPr>
        <w:t>, objednatel doplní před podpisem smlouvy)</w:t>
      </w:r>
      <w:r w:rsidRPr="00C92485" w:rsidDel="00320B62">
        <w:rPr>
          <w:rFonts w:asciiTheme="minorHAnsi" w:hAnsiTheme="minorHAnsi"/>
        </w:rPr>
        <w:t xml:space="preserve"> </w:t>
      </w:r>
    </w:p>
    <w:p w14:paraId="684982ED" w14:textId="77777777" w:rsidR="007715B0" w:rsidRDefault="007715B0" w:rsidP="007715B0">
      <w:pPr>
        <w:pStyle w:val="Bezmezer"/>
        <w:rPr>
          <w:rFonts w:eastAsia="Helvetica-Bold" w:cs="Helvetica-Bold"/>
          <w:b/>
          <w:bCs/>
        </w:rPr>
      </w:pPr>
    </w:p>
    <w:p w14:paraId="20CCA83F" w14:textId="77777777" w:rsidR="00661DEC" w:rsidRPr="00C43D22" w:rsidRDefault="00661DEC" w:rsidP="00661DEC">
      <w:pPr>
        <w:pStyle w:val="Bezmezer"/>
        <w:rPr>
          <w:rFonts w:eastAsia="Helvetica-Bold" w:cs="Helvetica-Bold"/>
          <w:b/>
          <w:bCs/>
        </w:rPr>
      </w:pPr>
      <w:r w:rsidRPr="00C43D22">
        <w:rPr>
          <w:rFonts w:eastAsia="Helvetica-Bold" w:cs="Helvetica-Bold"/>
          <w:b/>
          <w:bCs/>
        </w:rPr>
        <w:t xml:space="preserve">Kontaktní osoby </w:t>
      </w:r>
      <w:r>
        <w:rPr>
          <w:rFonts w:eastAsia="Helvetica-Bold" w:cs="Helvetica-Bold"/>
          <w:b/>
          <w:bCs/>
        </w:rPr>
        <w:t>objednatele</w:t>
      </w:r>
      <w:r w:rsidRPr="00C43D22">
        <w:rPr>
          <w:rFonts w:eastAsia="Helvetica-Bold" w:cs="Helvetica-Bold"/>
          <w:b/>
          <w:bCs/>
        </w:rPr>
        <w:t>:</w:t>
      </w:r>
    </w:p>
    <w:p w14:paraId="6BEB00D1" w14:textId="77777777" w:rsidR="00661DEC" w:rsidRPr="00C43D22"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w:t>
      </w:r>
      <w:proofErr w:type="gramStart"/>
      <w:r w:rsidRPr="00C43D22">
        <w:rPr>
          <w:rFonts w:asciiTheme="minorHAnsi" w:hAnsiTheme="minorHAnsi"/>
        </w:rPr>
        <w:t xml:space="preserve">příjmení: </w:t>
      </w:r>
      <w:r>
        <w:rPr>
          <w:rFonts w:asciiTheme="minorHAnsi" w:hAnsiTheme="minorHAnsi"/>
        </w:rPr>
        <w:t xml:space="preserve"> </w:t>
      </w:r>
      <w:r w:rsidRPr="006E3E54">
        <w:rPr>
          <w:rFonts w:asciiTheme="minorHAnsi" w:hAnsiTheme="minorHAnsi"/>
          <w:i/>
          <w:iCs/>
          <w:highlight w:val="yellow"/>
        </w:rPr>
        <w:t>(</w:t>
      </w:r>
      <w:proofErr w:type="gramEnd"/>
      <w:r w:rsidRPr="006E3E54">
        <w:rPr>
          <w:rFonts w:asciiTheme="minorHAnsi" w:hAnsiTheme="minorHAnsi"/>
          <w:i/>
          <w:iCs/>
          <w:highlight w:val="yellow"/>
        </w:rPr>
        <w:t>doplní objednatel před podpisem smlouvy)</w:t>
      </w:r>
      <w:r w:rsidRPr="00C43D22">
        <w:rPr>
          <w:rFonts w:asciiTheme="minorHAnsi" w:hAnsiTheme="minorHAnsi" w:cstheme="minorHAnsi"/>
        </w:rPr>
        <w:t xml:space="preserve">, tel. </w:t>
      </w:r>
      <w:r w:rsidRPr="006E3E54">
        <w:rPr>
          <w:rFonts w:asciiTheme="minorHAnsi" w:hAnsiTheme="minorHAnsi"/>
          <w:i/>
          <w:iCs/>
          <w:highlight w:val="yellow"/>
        </w:rPr>
        <w:t>(doplní objednatel)</w:t>
      </w:r>
      <w:r w:rsidRPr="00C43D22">
        <w:rPr>
          <w:rFonts w:asciiTheme="minorHAnsi" w:hAnsiTheme="minorHAnsi" w:cstheme="minorHAnsi"/>
        </w:rPr>
        <w:t xml:space="preserve">, e-mail. </w:t>
      </w:r>
      <w:r w:rsidRPr="006E3E54">
        <w:rPr>
          <w:rFonts w:asciiTheme="minorHAnsi" w:hAnsiTheme="minorHAnsi"/>
          <w:i/>
          <w:iCs/>
          <w:highlight w:val="yellow"/>
        </w:rPr>
        <w:t>(doplní objednatel)</w:t>
      </w:r>
      <w:r w:rsidRPr="00C43D22">
        <w:rPr>
          <w:rFonts w:asciiTheme="minorHAnsi" w:hAnsiTheme="minorHAnsi" w:cstheme="minorHAnsi"/>
        </w:rPr>
        <w:t>;</w:t>
      </w:r>
    </w:p>
    <w:p w14:paraId="318B49BD" w14:textId="77777777" w:rsidR="00661DEC" w:rsidRPr="00C43D22"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w:t>
      </w:r>
      <w:proofErr w:type="gramStart"/>
      <w:r w:rsidRPr="00C43D22">
        <w:rPr>
          <w:rFonts w:asciiTheme="minorHAnsi" w:hAnsiTheme="minorHAnsi"/>
        </w:rPr>
        <w:t xml:space="preserve">příjmení: </w:t>
      </w:r>
      <w:r>
        <w:rPr>
          <w:rFonts w:asciiTheme="minorHAnsi" w:hAnsiTheme="minorHAnsi"/>
        </w:rPr>
        <w:t xml:space="preserve"> </w:t>
      </w:r>
      <w:r w:rsidRPr="006E3E54">
        <w:rPr>
          <w:rFonts w:asciiTheme="minorHAnsi" w:hAnsiTheme="minorHAnsi"/>
          <w:i/>
          <w:iCs/>
          <w:highlight w:val="yellow"/>
        </w:rPr>
        <w:t>(</w:t>
      </w:r>
      <w:proofErr w:type="gramEnd"/>
      <w:r w:rsidRPr="006E3E54">
        <w:rPr>
          <w:rFonts w:asciiTheme="minorHAnsi" w:hAnsiTheme="minorHAnsi"/>
          <w:i/>
          <w:iCs/>
          <w:highlight w:val="yellow"/>
        </w:rPr>
        <w:t>doplní objednatel před podpisem smlouvy)</w:t>
      </w:r>
      <w:r w:rsidRPr="00C43D22">
        <w:rPr>
          <w:rFonts w:asciiTheme="minorHAnsi" w:hAnsiTheme="minorHAnsi" w:cstheme="minorHAnsi"/>
        </w:rPr>
        <w:t xml:space="preserve">, tel. </w:t>
      </w:r>
      <w:r w:rsidRPr="006E3E54">
        <w:rPr>
          <w:rFonts w:asciiTheme="minorHAnsi" w:hAnsiTheme="minorHAnsi"/>
          <w:i/>
          <w:iCs/>
          <w:highlight w:val="yellow"/>
        </w:rPr>
        <w:t>(doplní objednatel)</w:t>
      </w:r>
      <w:r w:rsidRPr="00C43D22">
        <w:rPr>
          <w:rFonts w:asciiTheme="minorHAnsi" w:hAnsiTheme="minorHAnsi" w:cstheme="minorHAnsi"/>
        </w:rPr>
        <w:t xml:space="preserve">, e-mail. </w:t>
      </w:r>
      <w:r w:rsidRPr="006E3E54">
        <w:rPr>
          <w:rFonts w:asciiTheme="minorHAnsi" w:hAnsiTheme="minorHAnsi"/>
          <w:i/>
          <w:iCs/>
          <w:highlight w:val="yellow"/>
        </w:rPr>
        <w:t>(doplní objednatel)</w:t>
      </w:r>
      <w:r w:rsidRPr="00C43D22">
        <w:rPr>
          <w:rFonts w:asciiTheme="minorHAnsi" w:hAnsiTheme="minorHAnsi" w:cstheme="minorHAnsi"/>
        </w:rPr>
        <w:t>;</w:t>
      </w:r>
    </w:p>
    <w:p w14:paraId="6730B30F" w14:textId="77777777" w:rsidR="007715B0" w:rsidRDefault="007715B0" w:rsidP="007715B0">
      <w:pPr>
        <w:pStyle w:val="Bezmezer"/>
        <w:rPr>
          <w:rFonts w:eastAsia="Helvetica-Bold" w:cs="Helvetica-Bold"/>
          <w:b/>
          <w:bCs/>
        </w:rPr>
      </w:pPr>
    </w:p>
    <w:p w14:paraId="4C35E002" w14:textId="77777777" w:rsidR="00661DEC" w:rsidRDefault="00661DEC" w:rsidP="007715B0">
      <w:pPr>
        <w:pStyle w:val="Bezmezer"/>
        <w:rPr>
          <w:rFonts w:eastAsia="Helvetica-Bold" w:cs="Helvetica-Bold"/>
          <w:b/>
          <w:bCs/>
        </w:rPr>
      </w:pPr>
    </w:p>
    <w:p w14:paraId="49DF910E" w14:textId="77777777" w:rsidR="00661DEC" w:rsidRDefault="00661DEC" w:rsidP="007715B0">
      <w:pPr>
        <w:pStyle w:val="Bezmezer"/>
        <w:rPr>
          <w:rFonts w:eastAsia="Helvetica-Bold" w:cs="Helvetica-Bold"/>
          <w:b/>
          <w:bCs/>
        </w:rPr>
      </w:pPr>
    </w:p>
    <w:p w14:paraId="398617BD" w14:textId="77777777" w:rsidR="007715B0" w:rsidRPr="00C43D22" w:rsidRDefault="007715B0" w:rsidP="007715B0">
      <w:pPr>
        <w:pStyle w:val="Bezmezer"/>
        <w:rPr>
          <w:rFonts w:eastAsia="Helvetica-Bold" w:cs="Helvetica-Bold"/>
          <w:b/>
          <w:bCs/>
        </w:rPr>
      </w:pPr>
      <w:r w:rsidRPr="00C43D22">
        <w:rPr>
          <w:rFonts w:eastAsia="Helvetica-Bold" w:cs="Helvetica-Bold"/>
          <w:b/>
          <w:bCs/>
        </w:rPr>
        <w:t>Kontaktní osoby poskytovatele:</w:t>
      </w:r>
    </w:p>
    <w:p w14:paraId="28DD90F5" w14:textId="77777777" w:rsidR="007715B0" w:rsidRPr="001567D6" w:rsidRDefault="007715B0" w:rsidP="007715B0">
      <w:pPr>
        <w:spacing w:after="0" w:line="240" w:lineRule="auto"/>
        <w:jc w:val="both"/>
      </w:pPr>
      <w:r w:rsidRPr="00847424">
        <w:t>Pozáruční servis</w:t>
      </w:r>
      <w:r w:rsidRPr="001567D6">
        <w:rPr>
          <w:b/>
        </w:rPr>
        <w:t xml:space="preserve"> </w:t>
      </w:r>
      <w:r w:rsidRPr="001567D6">
        <w:t>bude poskytovat autorizovaná servisní organizace, oprávněná dle platné právní úpravy výrobce k provádění servisu na daném zařízení (uvést obchodní jméno, sídlo, IČ):</w:t>
      </w:r>
    </w:p>
    <w:p w14:paraId="2E00CD5E" w14:textId="77777777" w:rsidR="007715B0" w:rsidRPr="001567D6" w:rsidRDefault="007715B0" w:rsidP="007715B0">
      <w:pPr>
        <w:pStyle w:val="Bezmezer"/>
        <w:rPr>
          <w:rFonts w:eastAsia="Helvetica-Bold" w:cs="Helvetica-Bold"/>
          <w:bCs/>
        </w:rPr>
      </w:pPr>
    </w:p>
    <w:p w14:paraId="6FD34E03" w14:textId="10F0C2D4" w:rsidR="007715B0" w:rsidRPr="00333FA7" w:rsidRDefault="007715B0" w:rsidP="007715B0">
      <w:pPr>
        <w:pStyle w:val="Bezmezer"/>
        <w:rPr>
          <w:rFonts w:eastAsia="Helvetica-Bold" w:cs="Helvetica-Bold"/>
          <w:bCs/>
        </w:rPr>
      </w:pPr>
      <w:r w:rsidRPr="001567D6">
        <w:rPr>
          <w:rFonts w:eastAsia="Helvetica-Bold" w:cs="Helvetica-Bold"/>
          <w:bCs/>
        </w:rPr>
        <w:t xml:space="preserve">Název: </w:t>
      </w:r>
      <w:r w:rsidRPr="001567D6">
        <w:rPr>
          <w:rFonts w:eastAsia="Helvetica-Bold" w:cs="Helvetica-Bold"/>
          <w:bCs/>
        </w:rPr>
        <w:tab/>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1864B224" w14:textId="5AFE6D5E" w:rsidR="007715B0" w:rsidRPr="00333FA7" w:rsidRDefault="007715B0" w:rsidP="007715B0">
      <w:pPr>
        <w:pStyle w:val="Bezmezer"/>
        <w:rPr>
          <w:rFonts w:eastAsia="Helvetica" w:cs="Helvetica"/>
          <w:iCs/>
        </w:rPr>
      </w:pPr>
      <w:r w:rsidRPr="00333FA7">
        <w:rPr>
          <w:rFonts w:eastAsia="Helvetica" w:cs="Helvetica"/>
        </w:rPr>
        <w:t>Sídlo:</w:t>
      </w:r>
      <w:r w:rsidRPr="00333FA7">
        <w:rPr>
          <w:rFonts w:eastAsia="Helvetica" w:cs="Helvetica"/>
        </w:rPr>
        <w:tab/>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6A12DC07" w14:textId="0F057FD6" w:rsidR="007715B0" w:rsidRPr="00333FA7" w:rsidRDefault="007715B0" w:rsidP="007715B0">
      <w:pPr>
        <w:pStyle w:val="Bezmezer"/>
        <w:rPr>
          <w:rFonts w:asciiTheme="minorHAnsi" w:hAnsiTheme="minorHAnsi" w:cstheme="minorHAnsi"/>
        </w:rPr>
      </w:pPr>
      <w:r w:rsidRPr="00333FA7">
        <w:t>IČ:</w:t>
      </w:r>
      <w:r w:rsidRPr="00333FA7">
        <w:tab/>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708FE749" w14:textId="0BCA77B8" w:rsidR="007715B0" w:rsidRPr="00333FA7" w:rsidRDefault="007715B0" w:rsidP="007715B0">
      <w:pPr>
        <w:pStyle w:val="Bezmezer"/>
        <w:rPr>
          <w:rFonts w:asciiTheme="minorHAnsi" w:hAnsiTheme="minorHAnsi"/>
        </w:rPr>
      </w:pPr>
      <w:r w:rsidRPr="00333FA7">
        <w:t>zapsána v </w:t>
      </w:r>
      <w:r w:rsidRPr="00333FA7">
        <w:rPr>
          <w:rFonts w:eastAsia="Arial" w:cs="Arial"/>
        </w:rPr>
        <w:t xml:space="preserve">Obchodním rejstříku vedeného u </w:t>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5BA8C731" w14:textId="77777777" w:rsidR="007715B0" w:rsidRPr="00333FA7" w:rsidRDefault="007715B0" w:rsidP="007715B0">
      <w:pPr>
        <w:spacing w:after="0" w:line="240" w:lineRule="auto"/>
        <w:ind w:left="426"/>
        <w:jc w:val="both"/>
      </w:pPr>
    </w:p>
    <w:p w14:paraId="74EE7D63" w14:textId="77777777" w:rsidR="007715B0" w:rsidRPr="00333FA7" w:rsidRDefault="007715B0" w:rsidP="007715B0">
      <w:pPr>
        <w:spacing w:after="0" w:line="240" w:lineRule="auto"/>
        <w:jc w:val="both"/>
        <w:rPr>
          <w:rFonts w:asciiTheme="minorHAnsi" w:hAnsiTheme="minorHAnsi" w:cstheme="minorHAnsi"/>
        </w:rPr>
      </w:pPr>
      <w:r w:rsidRPr="00333FA7">
        <w:t>Kontaktní</w:t>
      </w:r>
      <w:r w:rsidRPr="00333FA7">
        <w:rPr>
          <w:rFonts w:asciiTheme="minorHAnsi" w:hAnsiTheme="minorHAnsi" w:cstheme="minorHAnsi"/>
        </w:rPr>
        <w:t xml:space="preserve"> osoby odpovědné za pozáruční servis:</w:t>
      </w:r>
    </w:p>
    <w:p w14:paraId="7C4D2FF4" w14:textId="2037604E" w:rsidR="007715B0" w:rsidRPr="00333FA7" w:rsidRDefault="00661DEC" w:rsidP="007715B0">
      <w:pPr>
        <w:spacing w:after="0" w:line="240" w:lineRule="auto"/>
        <w:jc w:val="both"/>
        <w:rPr>
          <w:rFonts w:asciiTheme="minorHAnsi" w:hAnsiTheme="minorHAnsi" w:cstheme="minorHAnsi"/>
        </w:rPr>
      </w:pPr>
      <w:r w:rsidRPr="00333FA7">
        <w:rPr>
          <w:rFonts w:asciiTheme="minorHAnsi" w:hAnsiTheme="minorHAnsi"/>
        </w:rPr>
        <w:t xml:space="preserve">Jméno, příjmení: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tel.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e-mail.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w:t>
      </w:r>
    </w:p>
    <w:p w14:paraId="13F95627" w14:textId="1B116A3E" w:rsidR="007715B0" w:rsidRPr="00333FA7" w:rsidRDefault="00661DEC" w:rsidP="007715B0">
      <w:pPr>
        <w:spacing w:after="0" w:line="240" w:lineRule="auto"/>
        <w:jc w:val="both"/>
        <w:rPr>
          <w:rFonts w:asciiTheme="minorHAnsi" w:hAnsiTheme="minorHAnsi" w:cstheme="minorHAnsi"/>
        </w:rPr>
      </w:pPr>
      <w:r w:rsidRPr="00333FA7">
        <w:rPr>
          <w:rFonts w:asciiTheme="minorHAnsi" w:hAnsiTheme="minorHAnsi"/>
        </w:rPr>
        <w:t xml:space="preserve">Jméno, příjmení: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highlight w:val="yellow"/>
        </w:rPr>
        <w:t>,</w:t>
      </w:r>
      <w:r w:rsidR="007715B0" w:rsidRPr="00333FA7">
        <w:rPr>
          <w:rFonts w:asciiTheme="minorHAnsi" w:hAnsiTheme="minorHAnsi" w:cstheme="minorHAnsi"/>
        </w:rPr>
        <w:t xml:space="preserve"> tel.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e-mail.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w:t>
      </w:r>
    </w:p>
    <w:p w14:paraId="71C16F3D" w14:textId="56B7D5E0" w:rsidR="007715B0" w:rsidRPr="00333FA7" w:rsidRDefault="00661DEC" w:rsidP="007715B0">
      <w:pPr>
        <w:spacing w:after="0" w:line="240" w:lineRule="auto"/>
        <w:jc w:val="both"/>
        <w:rPr>
          <w:rFonts w:asciiTheme="minorHAnsi" w:hAnsiTheme="minorHAnsi" w:cstheme="minorHAnsi"/>
        </w:rPr>
      </w:pPr>
      <w:r w:rsidRPr="00333FA7">
        <w:rPr>
          <w:rFonts w:asciiTheme="minorHAnsi" w:hAnsiTheme="minorHAnsi"/>
        </w:rPr>
        <w:t xml:space="preserve">Jméno, příjmení: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tel.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e-mail.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w:t>
      </w:r>
    </w:p>
    <w:p w14:paraId="24D564DB" w14:textId="77777777" w:rsidR="007715B0" w:rsidRDefault="007715B0" w:rsidP="007715B0">
      <w:pPr>
        <w:spacing w:after="0" w:line="240" w:lineRule="auto"/>
        <w:jc w:val="both"/>
        <w:rPr>
          <w:rFonts w:asciiTheme="minorHAnsi" w:hAnsiTheme="minorHAnsi" w:cstheme="minorHAnsi"/>
        </w:rPr>
      </w:pPr>
    </w:p>
    <w:p w14:paraId="298AFC67" w14:textId="77777777" w:rsidR="007715B0" w:rsidRPr="001567D6" w:rsidRDefault="007715B0" w:rsidP="007715B0">
      <w:pPr>
        <w:spacing w:after="0" w:line="240" w:lineRule="auto"/>
        <w:ind w:left="426"/>
        <w:jc w:val="both"/>
      </w:pPr>
    </w:p>
    <w:p w14:paraId="5401C2E6" w14:textId="77777777" w:rsidR="007715B0" w:rsidRDefault="007715B0" w:rsidP="007715B0">
      <w:pPr>
        <w:spacing w:after="0" w:line="240" w:lineRule="auto"/>
        <w:jc w:val="both"/>
      </w:pPr>
      <w:r>
        <w:t>Poskytovatel</w:t>
      </w:r>
      <w:r w:rsidRPr="001567D6">
        <w:t xml:space="preserve"> prohlašuje, že ve formuláři, který předložil ke splnění ohlašovací povinnosti dle § 26 zákona č. 268/2014 Sb., o zdravotnických prostředcích, v platném znění, (provedení povinné registrace) je uvedeno, že je osoba definovaná v tomto bodě smlouvy registrována jako servisní organizace</w:t>
      </w:r>
      <w:r>
        <w:t>.</w:t>
      </w:r>
    </w:p>
    <w:p w14:paraId="09F2614A" w14:textId="77777777" w:rsidR="007715B0" w:rsidRDefault="007715B0">
      <w:pPr>
        <w:pStyle w:val="Smlouva-slo"/>
        <w:widowControl w:val="0"/>
        <w:spacing w:before="0" w:line="276" w:lineRule="auto"/>
        <w:jc w:val="left"/>
        <w:rPr>
          <w:rFonts w:asciiTheme="minorHAnsi" w:hAnsiTheme="minorHAnsi"/>
        </w:rPr>
      </w:pPr>
    </w:p>
    <w:p w14:paraId="14F88EF9" w14:textId="77777777" w:rsidR="00661DEC" w:rsidRDefault="00661DEC">
      <w:pPr>
        <w:pStyle w:val="Smlouva-slo"/>
        <w:widowControl w:val="0"/>
        <w:spacing w:before="0" w:line="276" w:lineRule="auto"/>
        <w:jc w:val="left"/>
        <w:rPr>
          <w:rFonts w:asciiTheme="minorHAnsi" w:hAnsiTheme="minorHAnsi"/>
        </w:rPr>
      </w:pPr>
    </w:p>
    <w:p w14:paraId="1E91B309" w14:textId="77777777" w:rsidR="00661DEC" w:rsidRDefault="00661DEC">
      <w:pPr>
        <w:pStyle w:val="Smlouva-slo"/>
        <w:widowControl w:val="0"/>
        <w:spacing w:before="0" w:line="276" w:lineRule="auto"/>
        <w:jc w:val="left"/>
        <w:rPr>
          <w:rFonts w:asciiTheme="minorHAnsi" w:hAnsiTheme="minorHAnsi"/>
        </w:rPr>
      </w:pPr>
    </w:p>
    <w:p w14:paraId="55D13A51" w14:textId="77777777" w:rsidR="00661DEC" w:rsidRPr="008376EB" w:rsidRDefault="00661DEC" w:rsidP="008376EB">
      <w:pPr>
        <w:spacing w:after="0" w:line="240" w:lineRule="auto"/>
        <w:jc w:val="both"/>
        <w:rPr>
          <w:rFonts w:asciiTheme="minorHAnsi" w:hAnsiTheme="minorHAnsi"/>
        </w:rPr>
      </w:pPr>
    </w:p>
    <w:sectPr w:rsidR="00661DEC" w:rsidRPr="008376EB" w:rsidSect="00982505">
      <w:headerReference w:type="default" r:id="rId8"/>
      <w:footerReference w:type="default" r:id="rId9"/>
      <w:pgSz w:w="11906" w:h="16838"/>
      <w:pgMar w:top="1560" w:right="720" w:bottom="1135" w:left="720" w:header="426" w:footer="6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F11738" w14:textId="77777777" w:rsidR="009A4E8B" w:rsidRDefault="009A4E8B" w:rsidP="001C2568">
      <w:pPr>
        <w:spacing w:after="0" w:line="240" w:lineRule="auto"/>
      </w:pPr>
      <w:r>
        <w:separator/>
      </w:r>
    </w:p>
  </w:endnote>
  <w:endnote w:type="continuationSeparator" w:id="0">
    <w:p w14:paraId="2979B1F3" w14:textId="77777777" w:rsidR="009A4E8B" w:rsidRDefault="009A4E8B"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Helvetica-Bold">
    <w:altName w:val="Arial"/>
    <w:charset w:val="00"/>
    <w:family w:val="swiss"/>
    <w:pitch w:val="default"/>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F57CF" w14:textId="1F14E55D" w:rsidR="007715B0" w:rsidRPr="00982505" w:rsidRDefault="007715B0" w:rsidP="00982505">
    <w:pPr>
      <w:pStyle w:val="Zpat"/>
      <w:spacing w:after="0" w:line="240" w:lineRule="auto"/>
      <w:jc w:val="center"/>
      <w:rPr>
        <w:rFonts w:cs="Arial"/>
        <w:sz w:val="20"/>
        <w:szCs w:val="20"/>
      </w:rPr>
    </w:pPr>
    <w:r w:rsidRPr="00982505">
      <w:rPr>
        <w:rFonts w:asciiTheme="minorHAnsi" w:hAnsiTheme="minorHAnsi"/>
        <w:sz w:val="20"/>
        <w:szCs w:val="20"/>
      </w:rPr>
      <w:t xml:space="preserve">Strana </w:t>
    </w:r>
    <w:r w:rsidRPr="00982505">
      <w:rPr>
        <w:rFonts w:asciiTheme="minorHAnsi" w:hAnsiTheme="minorHAnsi"/>
        <w:sz w:val="20"/>
        <w:szCs w:val="20"/>
      </w:rPr>
      <w:fldChar w:fldCharType="begin"/>
    </w:r>
    <w:r w:rsidRPr="00982505">
      <w:rPr>
        <w:rFonts w:asciiTheme="minorHAnsi" w:hAnsiTheme="minorHAnsi"/>
        <w:sz w:val="20"/>
        <w:szCs w:val="20"/>
      </w:rPr>
      <w:instrText>PAGE</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r w:rsidRPr="00982505">
      <w:rPr>
        <w:rFonts w:asciiTheme="minorHAnsi" w:hAnsiTheme="minorHAnsi"/>
        <w:sz w:val="20"/>
        <w:szCs w:val="20"/>
      </w:rPr>
      <w:t xml:space="preserve"> z </w:t>
    </w:r>
    <w:r w:rsidRPr="00982505">
      <w:rPr>
        <w:rFonts w:asciiTheme="minorHAnsi" w:hAnsiTheme="minorHAnsi"/>
        <w:sz w:val="20"/>
        <w:szCs w:val="20"/>
      </w:rPr>
      <w:fldChar w:fldCharType="begin"/>
    </w:r>
    <w:r w:rsidRPr="00982505">
      <w:rPr>
        <w:rFonts w:asciiTheme="minorHAnsi" w:hAnsiTheme="minorHAnsi"/>
        <w:sz w:val="20"/>
        <w:szCs w:val="20"/>
      </w:rPr>
      <w:instrText>NUMPAGES</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E30C4E" w14:textId="77777777" w:rsidR="009A4E8B" w:rsidRDefault="009A4E8B" w:rsidP="001C2568">
      <w:pPr>
        <w:spacing w:after="0" w:line="240" w:lineRule="auto"/>
      </w:pPr>
      <w:r>
        <w:separator/>
      </w:r>
    </w:p>
  </w:footnote>
  <w:footnote w:type="continuationSeparator" w:id="0">
    <w:p w14:paraId="2F68922E" w14:textId="77777777" w:rsidR="009A4E8B" w:rsidRDefault="009A4E8B"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71A15" w14:textId="1DBDE20C" w:rsidR="007715B0" w:rsidRDefault="007715B0">
    <w:pPr>
      <w:pStyle w:val="Zhlav"/>
    </w:pPr>
    <w:r>
      <w:rPr>
        <w:noProof/>
        <w:lang w:eastAsia="cs-CZ"/>
      </w:rPr>
      <w:drawing>
        <wp:anchor distT="0" distB="0" distL="114300" distR="114300" simplePos="0" relativeHeight="251659264" behindDoc="0" locked="0" layoutInCell="1" allowOverlap="1" wp14:anchorId="1895B928" wp14:editId="304D15C1">
          <wp:simplePos x="0" y="0"/>
          <wp:positionH relativeFrom="margin">
            <wp:posOffset>4419600</wp:posOffset>
          </wp:positionH>
          <wp:positionV relativeFrom="paragraph">
            <wp:posOffset>-10160</wp:posOffset>
          </wp:positionV>
          <wp:extent cx="1883193" cy="504000"/>
          <wp:effectExtent l="0" t="0" r="3175" b="0"/>
          <wp:wrapNone/>
          <wp:docPr id="28" name="Obrázek 2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961931"/>
    <w:multiLevelType w:val="hybridMultilevel"/>
    <w:tmpl w:val="C39E3E6C"/>
    <w:lvl w:ilvl="0" w:tplc="A9D26E32">
      <w:start w:val="1"/>
      <w:numFmt w:val="decimal"/>
      <w:lvlText w:val="%1."/>
      <w:lvlJc w:val="left"/>
      <w:pPr>
        <w:tabs>
          <w:tab w:val="num" w:pos="720"/>
        </w:tabs>
        <w:ind w:left="720" w:hanging="360"/>
      </w:pPr>
      <w:rPr>
        <w:rFonts w:hint="default"/>
        <w:b w:val="0"/>
      </w:rPr>
    </w:lvl>
    <w:lvl w:ilvl="1" w:tplc="2EEED4BA">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4765BBF"/>
    <w:multiLevelType w:val="hybridMultilevel"/>
    <w:tmpl w:val="CF8E010E"/>
    <w:lvl w:ilvl="0" w:tplc="04090001">
      <w:start w:val="1"/>
      <w:numFmt w:val="bullet"/>
      <w:lvlText w:val=""/>
      <w:lvlJc w:val="left"/>
      <w:pPr>
        <w:ind w:left="1089" w:hanging="360"/>
      </w:pPr>
      <w:rPr>
        <w:rFonts w:ascii="Symbol" w:hAnsi="Symbol" w:hint="default"/>
      </w:rPr>
    </w:lvl>
    <w:lvl w:ilvl="1" w:tplc="04090003">
      <w:start w:val="1"/>
      <w:numFmt w:val="bullet"/>
      <w:lvlText w:val="o"/>
      <w:lvlJc w:val="left"/>
      <w:pPr>
        <w:ind w:left="1809" w:hanging="360"/>
      </w:pPr>
      <w:rPr>
        <w:rFonts w:ascii="Courier New" w:hAnsi="Courier New" w:cs="Courier New" w:hint="default"/>
      </w:rPr>
    </w:lvl>
    <w:lvl w:ilvl="2" w:tplc="04090005">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 w15:restartNumberingAfterBreak="0">
    <w:nsid w:val="054E40A8"/>
    <w:multiLevelType w:val="hybridMultilevel"/>
    <w:tmpl w:val="8006F10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3746DF"/>
    <w:multiLevelType w:val="hybridMultilevel"/>
    <w:tmpl w:val="B6BA86F4"/>
    <w:lvl w:ilvl="0" w:tplc="A9D26E32">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532F25"/>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C55C67"/>
    <w:multiLevelType w:val="multilevel"/>
    <w:tmpl w:val="62688D48"/>
    <w:lvl w:ilvl="0">
      <w:start w:val="1"/>
      <w:numFmt w:val="decimal"/>
      <w:lvlText w:val="%1."/>
      <w:lvlJc w:val="left"/>
      <w:pPr>
        <w:ind w:left="720" w:hanging="360"/>
      </w:pPr>
      <w:rPr>
        <w:rFonts w:hint="default"/>
        <w:sz w:val="24"/>
        <w:szCs w:val="24"/>
      </w:rPr>
    </w:lvl>
    <w:lvl w:ilvl="1">
      <w:start w:val="1"/>
      <w:numFmt w:val="decimal"/>
      <w:isLgl/>
      <w:lvlText w:val="%1.%2."/>
      <w:lvlJc w:val="left"/>
      <w:pPr>
        <w:ind w:left="502" w:hanging="360"/>
      </w:pPr>
      <w:rPr>
        <w:rFonts w:hint="default"/>
        <w:b w:val="0"/>
        <w:bCs/>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F65145"/>
    <w:multiLevelType w:val="multilevel"/>
    <w:tmpl w:val="3FEE1ADC"/>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Arial" w:hint="default"/>
        <w:b w:val="0"/>
        <w:sz w:val="22"/>
        <w:szCs w:val="22"/>
      </w:rPr>
    </w:lvl>
    <w:lvl w:ilvl="2">
      <w:start w:val="1"/>
      <w:numFmt w:val="decimal"/>
      <w:lvlText w:val="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6D2253"/>
    <w:multiLevelType w:val="multilevel"/>
    <w:tmpl w:val="FC0E362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b w:val="0"/>
        <w:sz w:val="22"/>
        <w:szCs w:val="22"/>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72416A"/>
    <w:multiLevelType w:val="multilevel"/>
    <w:tmpl w:val="A0B0F6CE"/>
    <w:lvl w:ilvl="0">
      <w:start w:val="5"/>
      <w:numFmt w:val="decimal"/>
      <w:lvlText w:val="%1."/>
      <w:lvlJc w:val="left"/>
      <w:pPr>
        <w:tabs>
          <w:tab w:val="num" w:pos="360"/>
        </w:tabs>
        <w:ind w:left="360" w:hanging="360"/>
      </w:pPr>
      <w:rPr>
        <w:rFonts w:cs="Times New Roman" w:hint="default"/>
        <w:b/>
      </w:rPr>
    </w:lvl>
    <w:lvl w:ilvl="1">
      <w:start w:val="1"/>
      <w:numFmt w:val="decimal"/>
      <w:lvlText w:val="6.%2"/>
      <w:lvlJc w:val="left"/>
      <w:pPr>
        <w:tabs>
          <w:tab w:val="num" w:pos="360"/>
        </w:tabs>
        <w:ind w:left="360" w:hanging="360"/>
      </w:pPr>
      <w:rPr>
        <w:rFonts w:cs="Times New Roman"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34625A89"/>
    <w:multiLevelType w:val="multilevel"/>
    <w:tmpl w:val="29A62D6A"/>
    <w:lvl w:ilvl="0">
      <w:start w:val="1"/>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0" w15:restartNumberingAfterBreak="0">
    <w:nsid w:val="34FB3601"/>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FC52AD"/>
    <w:multiLevelType w:val="multilevel"/>
    <w:tmpl w:val="1A103AFE"/>
    <w:lvl w:ilvl="0">
      <w:start w:val="7"/>
      <w:numFmt w:val="decimal"/>
      <w:lvlText w:val="%1."/>
      <w:lvlJc w:val="left"/>
      <w:pPr>
        <w:ind w:left="495" w:hanging="495"/>
      </w:pPr>
      <w:rPr>
        <w:rFonts w:cs="Calibri" w:hint="default"/>
      </w:rPr>
    </w:lvl>
    <w:lvl w:ilvl="1">
      <w:start w:val="3"/>
      <w:numFmt w:val="decimal"/>
      <w:lvlText w:val="%1.%2."/>
      <w:lvlJc w:val="left"/>
      <w:pPr>
        <w:ind w:left="495" w:hanging="495"/>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22"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D23EB9"/>
    <w:multiLevelType w:val="multilevel"/>
    <w:tmpl w:val="DC6A7CAE"/>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D941468"/>
    <w:multiLevelType w:val="hybridMultilevel"/>
    <w:tmpl w:val="34C4C4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6FB535D"/>
    <w:multiLevelType w:val="hybridMultilevel"/>
    <w:tmpl w:val="EEA61058"/>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4FD572EF"/>
    <w:multiLevelType w:val="hybridMultilevel"/>
    <w:tmpl w:val="AA062C7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0551426"/>
    <w:multiLevelType w:val="hybridMultilevel"/>
    <w:tmpl w:val="6A2A60A4"/>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C00EE6"/>
    <w:multiLevelType w:val="hybridMultilevel"/>
    <w:tmpl w:val="D72C45E2"/>
    <w:lvl w:ilvl="0" w:tplc="3F16B9D6">
      <w:start w:val="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E467B2E"/>
    <w:multiLevelType w:val="hybridMultilevel"/>
    <w:tmpl w:val="A338326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3"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1FC54A6"/>
    <w:multiLevelType w:val="hybridMultilevel"/>
    <w:tmpl w:val="49441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0B74AF"/>
    <w:multiLevelType w:val="hybridMultilevel"/>
    <w:tmpl w:val="4BB49CF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79B56321"/>
    <w:multiLevelType w:val="hybridMultilevel"/>
    <w:tmpl w:val="67602826"/>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A4909D50">
      <w:numFmt w:val="bullet"/>
      <w:lvlText w:val="•"/>
      <w:lvlJc w:val="left"/>
      <w:pPr>
        <w:ind w:left="2854" w:hanging="705"/>
      </w:pPr>
      <w:rPr>
        <w:rFonts w:ascii="Calibri" w:eastAsia="Times New Roman" w:hAnsi="Calibri" w:cs="Tahoma"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9"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0"/>
  </w:num>
  <w:num w:numId="2">
    <w:abstractNumId w:val="11"/>
  </w:num>
  <w:num w:numId="3">
    <w:abstractNumId w:val="39"/>
  </w:num>
  <w:num w:numId="4">
    <w:abstractNumId w:val="33"/>
  </w:num>
  <w:num w:numId="5">
    <w:abstractNumId w:val="10"/>
  </w:num>
  <w:num w:numId="6">
    <w:abstractNumId w:val="6"/>
  </w:num>
  <w:num w:numId="7">
    <w:abstractNumId w:val="36"/>
  </w:num>
  <w:num w:numId="8">
    <w:abstractNumId w:val="8"/>
  </w:num>
  <w:num w:numId="9">
    <w:abstractNumId w:val="5"/>
  </w:num>
  <w:num w:numId="10">
    <w:abstractNumId w:val="2"/>
  </w:num>
  <w:num w:numId="11">
    <w:abstractNumId w:val="26"/>
  </w:num>
  <w:num w:numId="12">
    <w:abstractNumId w:val="13"/>
  </w:num>
  <w:num w:numId="13">
    <w:abstractNumId w:val="15"/>
  </w:num>
  <w:num w:numId="14">
    <w:abstractNumId w:val="37"/>
  </w:num>
  <w:num w:numId="15">
    <w:abstractNumId w:val="12"/>
  </w:num>
  <w:num w:numId="16">
    <w:abstractNumId w:val="17"/>
  </w:num>
  <w:num w:numId="17">
    <w:abstractNumId w:val="25"/>
  </w:num>
  <w:num w:numId="18">
    <w:abstractNumId w:val="22"/>
  </w:num>
  <w:num w:numId="19">
    <w:abstractNumId w:val="7"/>
  </w:num>
  <w:num w:numId="20">
    <w:abstractNumId w:val="27"/>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9"/>
  </w:num>
  <w:num w:numId="24">
    <w:abstractNumId w:val="24"/>
  </w:num>
  <w:num w:numId="25">
    <w:abstractNumId w:val="31"/>
  </w:num>
  <w:num w:numId="26">
    <w:abstractNumId w:val="34"/>
  </w:num>
  <w:num w:numId="27">
    <w:abstractNumId w:val="20"/>
  </w:num>
  <w:num w:numId="28">
    <w:abstractNumId w:val="9"/>
  </w:num>
  <w:num w:numId="29">
    <w:abstractNumId w:val="28"/>
  </w:num>
  <w:num w:numId="30">
    <w:abstractNumId w:val="40"/>
  </w:num>
  <w:num w:numId="31">
    <w:abstractNumId w:val="14"/>
  </w:num>
  <w:num w:numId="32">
    <w:abstractNumId w:val="32"/>
  </w:num>
  <w:num w:numId="33">
    <w:abstractNumId w:val="38"/>
  </w:num>
  <w:num w:numId="34">
    <w:abstractNumId w:val="16"/>
  </w:num>
  <w:num w:numId="35">
    <w:abstractNumId w:val="23"/>
  </w:num>
  <w:num w:numId="36">
    <w:abstractNumId w:val="4"/>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num>
  <w:num w:numId="39">
    <w:abstractNumId w:val="3"/>
  </w:num>
  <w:num w:numId="40">
    <w:abstractNumId w:val="18"/>
  </w:num>
  <w:num w:numId="41">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n Raděj">
    <w15:presenceInfo w15:providerId="AD" w15:userId="S-1-5-21-1252967141-2710665102-2803666912-84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3753"/>
    <w:rsid w:val="000133E5"/>
    <w:rsid w:val="00024AA0"/>
    <w:rsid w:val="00027169"/>
    <w:rsid w:val="00027E3C"/>
    <w:rsid w:val="0003344D"/>
    <w:rsid w:val="00042FEF"/>
    <w:rsid w:val="00053727"/>
    <w:rsid w:val="00056776"/>
    <w:rsid w:val="00064E79"/>
    <w:rsid w:val="00070605"/>
    <w:rsid w:val="00071746"/>
    <w:rsid w:val="000732B7"/>
    <w:rsid w:val="00081B67"/>
    <w:rsid w:val="00093134"/>
    <w:rsid w:val="00096DF4"/>
    <w:rsid w:val="00097315"/>
    <w:rsid w:val="000B1CD2"/>
    <w:rsid w:val="000B7E94"/>
    <w:rsid w:val="000C437F"/>
    <w:rsid w:val="000D5777"/>
    <w:rsid w:val="000F667B"/>
    <w:rsid w:val="000F6B08"/>
    <w:rsid w:val="00120D93"/>
    <w:rsid w:val="00121FB8"/>
    <w:rsid w:val="00122554"/>
    <w:rsid w:val="0012258F"/>
    <w:rsid w:val="00126DB6"/>
    <w:rsid w:val="00130369"/>
    <w:rsid w:val="0013274A"/>
    <w:rsid w:val="001433DE"/>
    <w:rsid w:val="00150A96"/>
    <w:rsid w:val="001515F9"/>
    <w:rsid w:val="00151FB6"/>
    <w:rsid w:val="00192224"/>
    <w:rsid w:val="001956FE"/>
    <w:rsid w:val="001A01AE"/>
    <w:rsid w:val="001A0C19"/>
    <w:rsid w:val="001A29B4"/>
    <w:rsid w:val="001A4AA5"/>
    <w:rsid w:val="001A724C"/>
    <w:rsid w:val="001B1268"/>
    <w:rsid w:val="001C2568"/>
    <w:rsid w:val="001D2598"/>
    <w:rsid w:val="001D6AF0"/>
    <w:rsid w:val="001D760B"/>
    <w:rsid w:val="001E1563"/>
    <w:rsid w:val="001E4B8F"/>
    <w:rsid w:val="001F1509"/>
    <w:rsid w:val="001F4C44"/>
    <w:rsid w:val="001F7D6A"/>
    <w:rsid w:val="00206073"/>
    <w:rsid w:val="002325FA"/>
    <w:rsid w:val="00235646"/>
    <w:rsid w:val="002375EF"/>
    <w:rsid w:val="0023764A"/>
    <w:rsid w:val="00240086"/>
    <w:rsid w:val="002438B4"/>
    <w:rsid w:val="00252AAB"/>
    <w:rsid w:val="0027021A"/>
    <w:rsid w:val="00271695"/>
    <w:rsid w:val="00271813"/>
    <w:rsid w:val="00271C70"/>
    <w:rsid w:val="0028053E"/>
    <w:rsid w:val="00281210"/>
    <w:rsid w:val="00281B70"/>
    <w:rsid w:val="002B421C"/>
    <w:rsid w:val="002B6A7A"/>
    <w:rsid w:val="002C6C67"/>
    <w:rsid w:val="002D13EF"/>
    <w:rsid w:val="002D35BB"/>
    <w:rsid w:val="002E6100"/>
    <w:rsid w:val="003000E7"/>
    <w:rsid w:val="003006D0"/>
    <w:rsid w:val="00310950"/>
    <w:rsid w:val="00311849"/>
    <w:rsid w:val="00312FD9"/>
    <w:rsid w:val="003134C1"/>
    <w:rsid w:val="00314177"/>
    <w:rsid w:val="00316300"/>
    <w:rsid w:val="00317111"/>
    <w:rsid w:val="00320B62"/>
    <w:rsid w:val="00323927"/>
    <w:rsid w:val="00323F37"/>
    <w:rsid w:val="00333FA7"/>
    <w:rsid w:val="003378CF"/>
    <w:rsid w:val="00344769"/>
    <w:rsid w:val="00346CFD"/>
    <w:rsid w:val="00350414"/>
    <w:rsid w:val="00354254"/>
    <w:rsid w:val="003551D5"/>
    <w:rsid w:val="00360AC9"/>
    <w:rsid w:val="00364DBC"/>
    <w:rsid w:val="00370F3C"/>
    <w:rsid w:val="00376FD7"/>
    <w:rsid w:val="0039432D"/>
    <w:rsid w:val="003A0E36"/>
    <w:rsid w:val="003A570A"/>
    <w:rsid w:val="003C357C"/>
    <w:rsid w:val="003D4302"/>
    <w:rsid w:val="003D504D"/>
    <w:rsid w:val="003E2EBB"/>
    <w:rsid w:val="003F3D00"/>
    <w:rsid w:val="003F6C70"/>
    <w:rsid w:val="003F6CB6"/>
    <w:rsid w:val="00411D7C"/>
    <w:rsid w:val="0043033B"/>
    <w:rsid w:val="004337D0"/>
    <w:rsid w:val="00447C68"/>
    <w:rsid w:val="0045697C"/>
    <w:rsid w:val="00461733"/>
    <w:rsid w:val="00476857"/>
    <w:rsid w:val="00476DB2"/>
    <w:rsid w:val="004800CB"/>
    <w:rsid w:val="004931A5"/>
    <w:rsid w:val="004939D2"/>
    <w:rsid w:val="00495BBC"/>
    <w:rsid w:val="004A7865"/>
    <w:rsid w:val="004A7870"/>
    <w:rsid w:val="004B08EC"/>
    <w:rsid w:val="004C0116"/>
    <w:rsid w:val="004C2552"/>
    <w:rsid w:val="004D086C"/>
    <w:rsid w:val="004E23C6"/>
    <w:rsid w:val="004E2E87"/>
    <w:rsid w:val="004E4945"/>
    <w:rsid w:val="004E4A46"/>
    <w:rsid w:val="004F00AC"/>
    <w:rsid w:val="004F2458"/>
    <w:rsid w:val="004F4361"/>
    <w:rsid w:val="00502405"/>
    <w:rsid w:val="00510067"/>
    <w:rsid w:val="00510730"/>
    <w:rsid w:val="005119DF"/>
    <w:rsid w:val="0051376E"/>
    <w:rsid w:val="00520748"/>
    <w:rsid w:val="00525CE4"/>
    <w:rsid w:val="00530A41"/>
    <w:rsid w:val="005315C7"/>
    <w:rsid w:val="00531EBF"/>
    <w:rsid w:val="00543C90"/>
    <w:rsid w:val="005555B6"/>
    <w:rsid w:val="00563278"/>
    <w:rsid w:val="00566A0D"/>
    <w:rsid w:val="0058038A"/>
    <w:rsid w:val="00581899"/>
    <w:rsid w:val="00585163"/>
    <w:rsid w:val="00585658"/>
    <w:rsid w:val="005912B4"/>
    <w:rsid w:val="00591C6A"/>
    <w:rsid w:val="005926D9"/>
    <w:rsid w:val="005C29BC"/>
    <w:rsid w:val="005C3B7B"/>
    <w:rsid w:val="005D4B2E"/>
    <w:rsid w:val="005E03AC"/>
    <w:rsid w:val="005E1213"/>
    <w:rsid w:val="005F0D7B"/>
    <w:rsid w:val="005F42A0"/>
    <w:rsid w:val="00607512"/>
    <w:rsid w:val="006167F0"/>
    <w:rsid w:val="00621035"/>
    <w:rsid w:val="0062592D"/>
    <w:rsid w:val="0063436D"/>
    <w:rsid w:val="006408AB"/>
    <w:rsid w:val="00640BA8"/>
    <w:rsid w:val="006433F3"/>
    <w:rsid w:val="0065053A"/>
    <w:rsid w:val="00652F26"/>
    <w:rsid w:val="006535DB"/>
    <w:rsid w:val="00661DEC"/>
    <w:rsid w:val="0066394F"/>
    <w:rsid w:val="006754F1"/>
    <w:rsid w:val="00680624"/>
    <w:rsid w:val="00683C35"/>
    <w:rsid w:val="0068517C"/>
    <w:rsid w:val="00686DEF"/>
    <w:rsid w:val="006A0A2C"/>
    <w:rsid w:val="006A23C0"/>
    <w:rsid w:val="006C6870"/>
    <w:rsid w:val="006E3E54"/>
    <w:rsid w:val="006E3F40"/>
    <w:rsid w:val="006E7B70"/>
    <w:rsid w:val="006F3261"/>
    <w:rsid w:val="006F4E26"/>
    <w:rsid w:val="006F7A7B"/>
    <w:rsid w:val="00700EAA"/>
    <w:rsid w:val="00705C00"/>
    <w:rsid w:val="0071002E"/>
    <w:rsid w:val="00714B13"/>
    <w:rsid w:val="0072236D"/>
    <w:rsid w:val="007270A4"/>
    <w:rsid w:val="007337C4"/>
    <w:rsid w:val="00741C95"/>
    <w:rsid w:val="00745A7B"/>
    <w:rsid w:val="00754BED"/>
    <w:rsid w:val="007561D9"/>
    <w:rsid w:val="007601FA"/>
    <w:rsid w:val="007665AF"/>
    <w:rsid w:val="00770070"/>
    <w:rsid w:val="007715B0"/>
    <w:rsid w:val="00787015"/>
    <w:rsid w:val="007A0D8E"/>
    <w:rsid w:val="007A1E41"/>
    <w:rsid w:val="007B6152"/>
    <w:rsid w:val="007C07D5"/>
    <w:rsid w:val="007C41C4"/>
    <w:rsid w:val="007C558B"/>
    <w:rsid w:val="007D1F1B"/>
    <w:rsid w:val="007E23E4"/>
    <w:rsid w:val="007E2A76"/>
    <w:rsid w:val="007E5F4A"/>
    <w:rsid w:val="007F5D8D"/>
    <w:rsid w:val="007F772D"/>
    <w:rsid w:val="00806A60"/>
    <w:rsid w:val="00815A7D"/>
    <w:rsid w:val="008168E7"/>
    <w:rsid w:val="00826C92"/>
    <w:rsid w:val="00831AA0"/>
    <w:rsid w:val="008343DD"/>
    <w:rsid w:val="0083509A"/>
    <w:rsid w:val="008376EB"/>
    <w:rsid w:val="0084360A"/>
    <w:rsid w:val="00847424"/>
    <w:rsid w:val="00851579"/>
    <w:rsid w:val="008560FA"/>
    <w:rsid w:val="00875CD1"/>
    <w:rsid w:val="00882588"/>
    <w:rsid w:val="00885A6C"/>
    <w:rsid w:val="00891CEE"/>
    <w:rsid w:val="00891D67"/>
    <w:rsid w:val="008930B8"/>
    <w:rsid w:val="008934A0"/>
    <w:rsid w:val="00893533"/>
    <w:rsid w:val="00894B8A"/>
    <w:rsid w:val="008A416F"/>
    <w:rsid w:val="008A4BE6"/>
    <w:rsid w:val="008B6412"/>
    <w:rsid w:val="008C110D"/>
    <w:rsid w:val="008D3DB5"/>
    <w:rsid w:val="008D6622"/>
    <w:rsid w:val="008F00BF"/>
    <w:rsid w:val="009042A9"/>
    <w:rsid w:val="00907C8F"/>
    <w:rsid w:val="00907FC4"/>
    <w:rsid w:val="009323F4"/>
    <w:rsid w:val="00937DD2"/>
    <w:rsid w:val="009567C8"/>
    <w:rsid w:val="00956E68"/>
    <w:rsid w:val="00962976"/>
    <w:rsid w:val="00964215"/>
    <w:rsid w:val="00964A22"/>
    <w:rsid w:val="009655CE"/>
    <w:rsid w:val="00966357"/>
    <w:rsid w:val="0097001A"/>
    <w:rsid w:val="00977B3E"/>
    <w:rsid w:val="00981D67"/>
    <w:rsid w:val="00982505"/>
    <w:rsid w:val="00983C34"/>
    <w:rsid w:val="00993F62"/>
    <w:rsid w:val="009A0E3D"/>
    <w:rsid w:val="009A48C5"/>
    <w:rsid w:val="009A4E8B"/>
    <w:rsid w:val="009B1ABC"/>
    <w:rsid w:val="009B2B33"/>
    <w:rsid w:val="009B34C8"/>
    <w:rsid w:val="009B70B6"/>
    <w:rsid w:val="009C0485"/>
    <w:rsid w:val="009C78AD"/>
    <w:rsid w:val="009D36F3"/>
    <w:rsid w:val="009D79C0"/>
    <w:rsid w:val="009E0D14"/>
    <w:rsid w:val="009E51BC"/>
    <w:rsid w:val="00A0036C"/>
    <w:rsid w:val="00A172BF"/>
    <w:rsid w:val="00A264DF"/>
    <w:rsid w:val="00A365DF"/>
    <w:rsid w:val="00A43842"/>
    <w:rsid w:val="00A43D98"/>
    <w:rsid w:val="00A45522"/>
    <w:rsid w:val="00A6445F"/>
    <w:rsid w:val="00A84F10"/>
    <w:rsid w:val="00AB2A4C"/>
    <w:rsid w:val="00AB4727"/>
    <w:rsid w:val="00AB56C7"/>
    <w:rsid w:val="00AD12A8"/>
    <w:rsid w:val="00AE4906"/>
    <w:rsid w:val="00AF24EE"/>
    <w:rsid w:val="00B025B9"/>
    <w:rsid w:val="00B10309"/>
    <w:rsid w:val="00B23963"/>
    <w:rsid w:val="00B24FB4"/>
    <w:rsid w:val="00B277BD"/>
    <w:rsid w:val="00B452C1"/>
    <w:rsid w:val="00B52D36"/>
    <w:rsid w:val="00B54371"/>
    <w:rsid w:val="00B61FD0"/>
    <w:rsid w:val="00B6497C"/>
    <w:rsid w:val="00B6536B"/>
    <w:rsid w:val="00B670AC"/>
    <w:rsid w:val="00B73321"/>
    <w:rsid w:val="00B86A84"/>
    <w:rsid w:val="00BA7BB8"/>
    <w:rsid w:val="00BB2D6D"/>
    <w:rsid w:val="00BB6945"/>
    <w:rsid w:val="00BC0B58"/>
    <w:rsid w:val="00BC378B"/>
    <w:rsid w:val="00BE15AA"/>
    <w:rsid w:val="00BE1FE4"/>
    <w:rsid w:val="00BE36F6"/>
    <w:rsid w:val="00BE3DF8"/>
    <w:rsid w:val="00BE6E97"/>
    <w:rsid w:val="00BF6349"/>
    <w:rsid w:val="00BF6930"/>
    <w:rsid w:val="00BF7E2B"/>
    <w:rsid w:val="00C02AE8"/>
    <w:rsid w:val="00C11336"/>
    <w:rsid w:val="00C157C9"/>
    <w:rsid w:val="00C203BB"/>
    <w:rsid w:val="00C251B9"/>
    <w:rsid w:val="00C4136D"/>
    <w:rsid w:val="00C45C4C"/>
    <w:rsid w:val="00C54EC8"/>
    <w:rsid w:val="00C7719D"/>
    <w:rsid w:val="00C92485"/>
    <w:rsid w:val="00CA1581"/>
    <w:rsid w:val="00CA1CEC"/>
    <w:rsid w:val="00CA4F41"/>
    <w:rsid w:val="00CB0CA6"/>
    <w:rsid w:val="00CB4AEE"/>
    <w:rsid w:val="00CC3800"/>
    <w:rsid w:val="00CC79D3"/>
    <w:rsid w:val="00CD2318"/>
    <w:rsid w:val="00CD79CE"/>
    <w:rsid w:val="00CE0161"/>
    <w:rsid w:val="00CE201E"/>
    <w:rsid w:val="00CE7153"/>
    <w:rsid w:val="00CF3D24"/>
    <w:rsid w:val="00CF6A51"/>
    <w:rsid w:val="00D0290C"/>
    <w:rsid w:val="00D04DD5"/>
    <w:rsid w:val="00D06C96"/>
    <w:rsid w:val="00D26DB1"/>
    <w:rsid w:val="00D27DCA"/>
    <w:rsid w:val="00D320FD"/>
    <w:rsid w:val="00D44DC3"/>
    <w:rsid w:val="00D461A8"/>
    <w:rsid w:val="00D47381"/>
    <w:rsid w:val="00D56B9D"/>
    <w:rsid w:val="00D614C6"/>
    <w:rsid w:val="00D63443"/>
    <w:rsid w:val="00D70273"/>
    <w:rsid w:val="00D73A1D"/>
    <w:rsid w:val="00D95583"/>
    <w:rsid w:val="00DB3A5A"/>
    <w:rsid w:val="00DB46A7"/>
    <w:rsid w:val="00DC1576"/>
    <w:rsid w:val="00DC76E4"/>
    <w:rsid w:val="00DD4F1E"/>
    <w:rsid w:val="00DD7A58"/>
    <w:rsid w:val="00DE7956"/>
    <w:rsid w:val="00DF65AF"/>
    <w:rsid w:val="00E400BE"/>
    <w:rsid w:val="00E45AF0"/>
    <w:rsid w:val="00E63620"/>
    <w:rsid w:val="00E64009"/>
    <w:rsid w:val="00E74CD8"/>
    <w:rsid w:val="00E86E7E"/>
    <w:rsid w:val="00E908B6"/>
    <w:rsid w:val="00E943DF"/>
    <w:rsid w:val="00E96246"/>
    <w:rsid w:val="00EC2983"/>
    <w:rsid w:val="00EC3F53"/>
    <w:rsid w:val="00ED04D7"/>
    <w:rsid w:val="00EE17F2"/>
    <w:rsid w:val="00EE3CDC"/>
    <w:rsid w:val="00EE7FCB"/>
    <w:rsid w:val="00EF18EB"/>
    <w:rsid w:val="00F02169"/>
    <w:rsid w:val="00F05D37"/>
    <w:rsid w:val="00F14B10"/>
    <w:rsid w:val="00F17804"/>
    <w:rsid w:val="00F22248"/>
    <w:rsid w:val="00F24A75"/>
    <w:rsid w:val="00F4085B"/>
    <w:rsid w:val="00F503F7"/>
    <w:rsid w:val="00F557B1"/>
    <w:rsid w:val="00F60F68"/>
    <w:rsid w:val="00F64E50"/>
    <w:rsid w:val="00F749CD"/>
    <w:rsid w:val="00F764A3"/>
    <w:rsid w:val="00F800D7"/>
    <w:rsid w:val="00F81B9F"/>
    <w:rsid w:val="00F943BC"/>
    <w:rsid w:val="00F967DC"/>
    <w:rsid w:val="00FA41D5"/>
    <w:rsid w:val="00FB1D8D"/>
    <w:rsid w:val="00FB4A10"/>
    <w:rsid w:val="00FC0210"/>
    <w:rsid w:val="00FC0480"/>
    <w:rsid w:val="00FC2722"/>
    <w:rsid w:val="00FD097E"/>
    <w:rsid w:val="00FD3EEE"/>
    <w:rsid w:val="00FF5FD0"/>
    <w:rsid w:val="00FF71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E53FDB7"/>
  <w15:docId w15:val="{28D3D11E-F972-4327-B004-EDE387998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3F62"/>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semiHidden/>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paragraph" w:customStyle="1" w:styleId="Odstavec1">
    <w:name w:val="Odstavec 1."/>
    <w:basedOn w:val="Normln"/>
    <w:uiPriority w:val="99"/>
    <w:rsid w:val="001A29B4"/>
    <w:pPr>
      <w:keepNext/>
      <w:numPr>
        <w:numId w:val="30"/>
      </w:numPr>
      <w:spacing w:before="360" w:after="120" w:line="240" w:lineRule="auto"/>
    </w:pPr>
    <w:rPr>
      <w:rFonts w:eastAsia="Times New Roman"/>
      <w:b/>
      <w:bCs/>
      <w:sz w:val="24"/>
      <w:szCs w:val="24"/>
      <w:lang w:eastAsia="cs-CZ"/>
    </w:rPr>
  </w:style>
  <w:style w:type="paragraph" w:customStyle="1" w:styleId="Odstavec11">
    <w:name w:val="Odstavec 1.1"/>
    <w:basedOn w:val="Normln"/>
    <w:uiPriority w:val="99"/>
    <w:rsid w:val="001A29B4"/>
    <w:pPr>
      <w:numPr>
        <w:ilvl w:val="1"/>
        <w:numId w:val="30"/>
      </w:numPr>
      <w:spacing w:before="120" w:after="120" w:line="240" w:lineRule="auto"/>
    </w:pPr>
    <w:rPr>
      <w:rFonts w:eastAsia="Times New Roman"/>
      <w:sz w:val="20"/>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1A29B4"/>
    <w:rPr>
      <w:sz w:val="22"/>
      <w:szCs w:val="22"/>
      <w:lang w:eastAsia="en-US"/>
    </w:rPr>
  </w:style>
  <w:style w:type="paragraph" w:styleId="Zkladntext2">
    <w:name w:val="Body Text 2"/>
    <w:basedOn w:val="Normln"/>
    <w:link w:val="Zkladntext2Char"/>
    <w:uiPriority w:val="99"/>
    <w:rsid w:val="0071002E"/>
    <w:pPr>
      <w:jc w:val="both"/>
    </w:pPr>
    <w:rPr>
      <w:rFonts w:eastAsia="Times New Roman"/>
      <w:sz w:val="24"/>
      <w:szCs w:val="20"/>
      <w:lang w:eastAsia="cs-CZ"/>
    </w:rPr>
  </w:style>
  <w:style w:type="character" w:customStyle="1" w:styleId="Zkladntext2Char">
    <w:name w:val="Základní text 2 Char"/>
    <w:basedOn w:val="Standardnpsmoodstavce"/>
    <w:link w:val="Zkladntext2"/>
    <w:uiPriority w:val="99"/>
    <w:rsid w:val="0071002E"/>
    <w:rPr>
      <w:rFonts w:eastAsia="Times New Roman"/>
      <w:sz w:val="24"/>
    </w:rPr>
  </w:style>
  <w:style w:type="paragraph" w:styleId="Zkladntext">
    <w:name w:val="Body Text"/>
    <w:basedOn w:val="Normln"/>
    <w:link w:val="ZkladntextChar"/>
    <w:uiPriority w:val="99"/>
    <w:semiHidden/>
    <w:unhideWhenUsed/>
    <w:rsid w:val="00150A96"/>
    <w:pPr>
      <w:spacing w:after="120"/>
    </w:pPr>
  </w:style>
  <w:style w:type="character" w:customStyle="1" w:styleId="ZkladntextChar">
    <w:name w:val="Základní text Char"/>
    <w:basedOn w:val="Standardnpsmoodstavce"/>
    <w:link w:val="Zkladntext"/>
    <w:uiPriority w:val="99"/>
    <w:semiHidden/>
    <w:rsid w:val="00150A96"/>
    <w:rPr>
      <w:sz w:val="22"/>
      <w:szCs w:val="22"/>
      <w:lang w:eastAsia="en-US"/>
    </w:rPr>
  </w:style>
  <w:style w:type="character" w:styleId="Siln">
    <w:name w:val="Strong"/>
    <w:basedOn w:val="Standardnpsmoodstavce"/>
    <w:uiPriority w:val="22"/>
    <w:qFormat/>
    <w:rsid w:val="004E23C6"/>
    <w:rPr>
      <w:b/>
      <w:bCs/>
    </w:rPr>
  </w:style>
  <w:style w:type="character" w:customStyle="1" w:styleId="BezmezerChar">
    <w:name w:val="Bez mezer Char"/>
    <w:link w:val="Bezmezer"/>
    <w:uiPriority w:val="1"/>
    <w:locked/>
    <w:rsid w:val="001F4C44"/>
    <w:rPr>
      <w:sz w:val="22"/>
      <w:szCs w:val="22"/>
      <w:lang w:eastAsia="en-US"/>
    </w:rPr>
  </w:style>
  <w:style w:type="character" w:customStyle="1" w:styleId="spelle">
    <w:name w:val="spelle"/>
    <w:rsid w:val="00510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647F1B-3203-4B1D-9CF2-1392034DE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10</Pages>
  <Words>3574</Words>
  <Characters>21087</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Borkovec Zdeněk (PKN-ZAK)</cp:lastModifiedBy>
  <cp:revision>9</cp:revision>
  <dcterms:created xsi:type="dcterms:W3CDTF">2020-01-16T20:14:00Z</dcterms:created>
  <dcterms:modified xsi:type="dcterms:W3CDTF">2020-02-25T08:43:00Z</dcterms:modified>
</cp:coreProperties>
</file>